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662D8EBA" w14:textId="15C65BB3" w:rsidR="001166C1" w:rsidRDefault="00BF59BA" w:rsidP="001166C1">
      <w:pPr>
        <w:pStyle w:val="Footer"/>
        <w:tabs>
          <w:tab w:val="left" w:pos="720"/>
        </w:tabs>
        <w:rPr>
          <w:rFonts w:cs="Arial"/>
          <w:b/>
          <w:color w:val="F26522" w:themeColor="accent1"/>
          <w:sz w:val="28"/>
        </w:rPr>
      </w:pPr>
      <w:r>
        <w:rPr>
          <w:rFonts w:cs="Arial"/>
          <w:b/>
          <w:color w:val="F26522" w:themeColor="accent1"/>
          <w:sz w:val="28"/>
        </w:rPr>
        <w:t>CMP</w:t>
      </w:r>
      <w:r w:rsidR="00626BB7">
        <w:rPr>
          <w:rFonts w:cs="Arial"/>
          <w:b/>
          <w:color w:val="F26522" w:themeColor="accent1"/>
          <w:sz w:val="28"/>
        </w:rPr>
        <w:t>405</w:t>
      </w:r>
      <w:r w:rsidR="001166C1">
        <w:rPr>
          <w:rFonts w:cs="Arial"/>
          <w:b/>
          <w:color w:val="F26522" w:themeColor="accent1"/>
          <w:sz w:val="28"/>
        </w:rPr>
        <w:t xml:space="preserve">: </w:t>
      </w:r>
      <w:r w:rsidR="00626BB7" w:rsidRPr="00626BB7">
        <w:rPr>
          <w:rFonts w:cs="Arial"/>
          <w:b/>
          <w:color w:val="F26522" w:themeColor="accent1"/>
          <w:sz w:val="28"/>
        </w:rPr>
        <w:t>TNUoS Locational Demand Signals for Storage</w:t>
      </w:r>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5737A38E" w14:textId="65A9B2C4" w:rsidR="00E44F00" w:rsidRPr="00810B20" w:rsidRDefault="003B6E37" w:rsidP="00810B20">
      <w:pPr>
        <w:pStyle w:val="BodyText"/>
        <w:numPr>
          <w:ilvl w:val="0"/>
          <w:numId w:val="15"/>
        </w:numPr>
        <w:spacing w:before="0" w:after="0" w:line="240" w:lineRule="auto"/>
        <w:jc w:val="both"/>
        <w:rPr>
          <w:sz w:val="24"/>
        </w:rPr>
      </w:pPr>
      <w:r w:rsidRPr="00810B20">
        <w:rPr>
          <w:sz w:val="24"/>
        </w:rPr>
        <w:t xml:space="preserve">The Workgroup is responsible for assisting the </w:t>
      </w:r>
      <w:r w:rsidR="00C427A7" w:rsidRPr="00810B20">
        <w:rPr>
          <w:sz w:val="24"/>
        </w:rPr>
        <w:t>CUSC</w:t>
      </w:r>
      <w:r w:rsidRPr="00810B20">
        <w:rPr>
          <w:sz w:val="24"/>
        </w:rPr>
        <w:t xml:space="preserve"> Modification Panel in the evaluation of </w:t>
      </w:r>
      <w:r w:rsidR="00C427A7" w:rsidRPr="00810B20">
        <w:rPr>
          <w:sz w:val="24"/>
        </w:rPr>
        <w:t>CUSC</w:t>
      </w:r>
      <w:r w:rsidRPr="00810B20">
        <w:rPr>
          <w:sz w:val="24"/>
        </w:rPr>
        <w:t xml:space="preserve"> Modification Proposal </w:t>
      </w:r>
      <w:r w:rsidR="00626BB7">
        <w:rPr>
          <w:b/>
          <w:sz w:val="24"/>
        </w:rPr>
        <w:t>CMP405</w:t>
      </w:r>
      <w:r w:rsidR="00E44F00" w:rsidRPr="00810B20">
        <w:rPr>
          <w:sz w:val="24"/>
        </w:rPr>
        <w:t xml:space="preserve"> raised by </w:t>
      </w:r>
      <w:r w:rsidR="00626BB7">
        <w:rPr>
          <w:b/>
          <w:sz w:val="24"/>
        </w:rPr>
        <w:t>SSE Generation Ltd.</w:t>
      </w:r>
      <w:r w:rsidR="00E44F00" w:rsidRPr="00810B20">
        <w:rPr>
          <w:sz w:val="24"/>
        </w:rPr>
        <w:t xml:space="preserve"> at the Modifications Panel meeting on </w:t>
      </w:r>
      <w:r w:rsidR="00626BB7">
        <w:rPr>
          <w:b/>
          <w:sz w:val="24"/>
        </w:rPr>
        <w:t>25 November 2022.</w:t>
      </w:r>
      <w:r w:rsidR="00C734C2" w:rsidRPr="00810B20">
        <w:rPr>
          <w:sz w:val="24"/>
        </w:rPr>
        <w:t xml:space="preserve"> </w:t>
      </w:r>
      <w:r w:rsidRPr="00810B20">
        <w:rPr>
          <w:sz w:val="24"/>
        </w:rPr>
        <w:t xml:space="preserve">The proposal must be evaluated to consider whether it better facilitates achievement of the Applicable </w:t>
      </w:r>
      <w:r w:rsidR="00E21608" w:rsidRPr="00810B20">
        <w:rPr>
          <w:sz w:val="24"/>
        </w:rPr>
        <w:t>CUSC</w:t>
      </w:r>
      <w:r w:rsidRPr="00810B20">
        <w:rPr>
          <w:sz w:val="24"/>
        </w:rPr>
        <w:t xml:space="preserve"> Objectives. </w:t>
      </w:r>
    </w:p>
    <w:p w14:paraId="439C667F" w14:textId="77777777" w:rsidR="00E44F00" w:rsidRPr="003B6E37" w:rsidRDefault="00E44F00" w:rsidP="00174391">
      <w:pPr>
        <w:pStyle w:val="TOCMOD"/>
        <w:framePr w:hSpace="0" w:vSpace="0" w:wrap="auto" w:vAnchor="margin" w:yAlign="inline"/>
        <w:rPr>
          <w:b w:val="0"/>
          <w:bCs w:val="0"/>
          <w:noProof w:val="0"/>
          <w:color w:val="auto"/>
        </w:rPr>
      </w:pPr>
    </w:p>
    <w:p w14:paraId="200AC31C" w14:textId="43F2EC94" w:rsidR="00460D0C" w:rsidRPr="004F1A02" w:rsidRDefault="00E44F00" w:rsidP="004F1A02">
      <w:pPr>
        <w:pStyle w:val="Checklist"/>
      </w:pPr>
      <w:r>
        <w:t xml:space="preserve">Applicable </w:t>
      </w:r>
      <w:r w:rsidR="00E21608">
        <w:t>CUSC</w:t>
      </w:r>
      <w:r>
        <w:t xml:space="preserve"> </w:t>
      </w:r>
      <w:r w:rsidR="00E21608">
        <w:t xml:space="preserve">(charging) </w:t>
      </w:r>
      <w:r>
        <w:t>Objectives</w:t>
      </w:r>
    </w:p>
    <w:p w14:paraId="06F97D60" w14:textId="0D44457C" w:rsidR="004F1A02" w:rsidRPr="004F1A02" w:rsidRDefault="004F1A02" w:rsidP="004F1A02">
      <w:pPr>
        <w:pStyle w:val="BodyText"/>
        <w:numPr>
          <w:ilvl w:val="0"/>
          <w:numId w:val="8"/>
        </w:numPr>
        <w:spacing w:before="0" w:after="0" w:line="240" w:lineRule="auto"/>
        <w:jc w:val="both"/>
        <w:rPr>
          <w:sz w:val="24"/>
        </w:rPr>
      </w:pPr>
      <w:r w:rsidRPr="004F1A02">
        <w:rPr>
          <w:sz w:val="24"/>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678F6F4C" w14:textId="50B9C4D1" w:rsidR="004F1A02" w:rsidRPr="004F1A02" w:rsidRDefault="004F1A02" w:rsidP="004F1A02">
      <w:pPr>
        <w:pStyle w:val="BodyText"/>
        <w:numPr>
          <w:ilvl w:val="0"/>
          <w:numId w:val="8"/>
        </w:numPr>
        <w:spacing w:before="0" w:after="0" w:line="240" w:lineRule="auto"/>
        <w:jc w:val="both"/>
        <w:rPr>
          <w:sz w:val="24"/>
        </w:rPr>
      </w:pPr>
      <w:r w:rsidRPr="004F1A02">
        <w:rPr>
          <w:sz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13180B9B" w14:textId="579A6AC3" w:rsidR="004F1A02" w:rsidRPr="004F1A02" w:rsidRDefault="004F1A02" w:rsidP="004F1A02">
      <w:pPr>
        <w:pStyle w:val="BodyText"/>
        <w:numPr>
          <w:ilvl w:val="0"/>
          <w:numId w:val="8"/>
        </w:numPr>
        <w:spacing w:before="0" w:after="0" w:line="240" w:lineRule="auto"/>
        <w:jc w:val="both"/>
        <w:rPr>
          <w:sz w:val="24"/>
        </w:rPr>
      </w:pPr>
      <w:r w:rsidRPr="004F1A02">
        <w:rPr>
          <w:sz w:val="24"/>
        </w:rPr>
        <w:t>That, so far as is consistent with sub-paragraphs (a) and (b), the use of system charging methodology, as far as is reasonably practicable, properly takes account of the developments in transmission licensees’ transmission businesses;</w:t>
      </w:r>
    </w:p>
    <w:p w14:paraId="405721D4" w14:textId="55FC9B86" w:rsidR="004F1A02" w:rsidRPr="004F1A02" w:rsidRDefault="004F1A02" w:rsidP="004F1A02">
      <w:pPr>
        <w:pStyle w:val="BodyText"/>
        <w:numPr>
          <w:ilvl w:val="0"/>
          <w:numId w:val="8"/>
        </w:numPr>
        <w:spacing w:before="0" w:after="0" w:line="240" w:lineRule="auto"/>
        <w:jc w:val="both"/>
        <w:rPr>
          <w:sz w:val="24"/>
        </w:rPr>
      </w:pPr>
      <w:r w:rsidRPr="004F1A02">
        <w:rPr>
          <w:sz w:val="24"/>
        </w:rPr>
        <w:t>Compliance with the Electricity Regulation and any relevant legally binding decision of the European Commission and/or the Agency *; and</w:t>
      </w:r>
    </w:p>
    <w:p w14:paraId="1FC81CE8" w14:textId="49A0F8D5" w:rsidR="00B5210A" w:rsidRPr="00B5210A" w:rsidRDefault="004F1A02" w:rsidP="003152F3">
      <w:pPr>
        <w:pStyle w:val="BodyText"/>
        <w:numPr>
          <w:ilvl w:val="0"/>
          <w:numId w:val="8"/>
        </w:numPr>
        <w:spacing w:before="0" w:after="0" w:line="240" w:lineRule="auto"/>
        <w:jc w:val="both"/>
        <w:rPr>
          <w:rFonts w:ascii="Calibri" w:hAnsi="Calibri"/>
          <w:bCs/>
          <w:sz w:val="24"/>
        </w:rPr>
      </w:pPr>
      <w:r w:rsidRPr="00B5210A">
        <w:rPr>
          <w:sz w:val="24"/>
        </w:rPr>
        <w:t xml:space="preserve">Promoting efficiency in the implementation and administration of the </w:t>
      </w:r>
      <w:r w:rsidR="00B5210A" w:rsidRPr="00B5210A">
        <w:rPr>
          <w:bCs/>
          <w:sz w:val="24"/>
        </w:rPr>
        <w:t>system charging methodology</w:t>
      </w:r>
      <w:r w:rsidR="00B5210A">
        <w:rPr>
          <w:bCs/>
          <w:sz w:val="24"/>
        </w:rPr>
        <w:t>.</w:t>
      </w:r>
    </w:p>
    <w:p w14:paraId="49117F32" w14:textId="688CD9ED" w:rsidR="00E11E76" w:rsidRDefault="00E11E76" w:rsidP="00E11E76">
      <w:pPr>
        <w:pStyle w:val="BodyText"/>
        <w:spacing w:before="0" w:after="0" w:line="240" w:lineRule="auto"/>
        <w:jc w:val="both"/>
        <w:rPr>
          <w:sz w:val="24"/>
        </w:rPr>
      </w:pPr>
    </w:p>
    <w:p w14:paraId="2801FD52" w14:textId="0033126B" w:rsidR="00FD2295" w:rsidRPr="00FD2295" w:rsidRDefault="00FD2295" w:rsidP="00FD2295">
      <w:pPr>
        <w:pStyle w:val="BodyText"/>
        <w:rPr>
          <w:sz w:val="24"/>
        </w:rPr>
      </w:pPr>
      <w:r w:rsidRPr="00FD2295">
        <w:rPr>
          <w:sz w:val="24"/>
        </w:rPr>
        <w:t>*</w:t>
      </w:r>
      <w:r w:rsidR="00067F08" w:rsidRPr="00067F08">
        <w:rPr>
          <w:sz w:val="24"/>
        </w:rPr>
        <w:t>The Electricity Regulation referred to in objective (</w:t>
      </w:r>
      <w:r w:rsidR="00067F08">
        <w:rPr>
          <w:sz w:val="24"/>
        </w:rPr>
        <w:t>d</w:t>
      </w:r>
      <w:r w:rsidR="00067F08" w:rsidRPr="00067F08">
        <w:rPr>
          <w:sz w:val="24"/>
        </w:rPr>
        <w:t>) is Regulation (EU) 2019/943 of the European Parliament and of the Council of 5 June 2019 on the internal market for electricity (recast) as it has effect immediately before IP completion day as read with the modifications set out in the SI 2020/1006.</w:t>
      </w:r>
    </w:p>
    <w:p w14:paraId="7E9151F4" w14:textId="0E0428B9" w:rsidR="00FD2295" w:rsidRDefault="00FD2295" w:rsidP="00E11E76">
      <w:pPr>
        <w:pStyle w:val="BodyText"/>
        <w:spacing w:before="0" w:after="0" w:line="240" w:lineRule="auto"/>
        <w:jc w:val="both"/>
        <w:rPr>
          <w:sz w:val="24"/>
        </w:rPr>
      </w:pPr>
    </w:p>
    <w:p w14:paraId="6190276E" w14:textId="77777777" w:rsidR="00B13F32" w:rsidRPr="004F1A02" w:rsidRDefault="00B13F32" w:rsidP="00B13F32">
      <w:pPr>
        <w:pStyle w:val="Checklist"/>
      </w:pPr>
      <w:r>
        <w:t>Applicable CUSC (non-charging) Objectives</w:t>
      </w:r>
    </w:p>
    <w:p w14:paraId="1577E2F1" w14:textId="4A79107C" w:rsidR="00E015EA" w:rsidRPr="00DE08D0" w:rsidRDefault="00E015EA" w:rsidP="00DE08D0">
      <w:pPr>
        <w:pStyle w:val="ListParagraph"/>
        <w:numPr>
          <w:ilvl w:val="0"/>
          <w:numId w:val="20"/>
        </w:numPr>
        <w:spacing w:before="0" w:after="160" w:line="256" w:lineRule="auto"/>
        <w:jc w:val="both"/>
        <w:rPr>
          <w:sz w:val="24"/>
        </w:rPr>
      </w:pPr>
      <w:r w:rsidRPr="00DE08D0">
        <w:rPr>
          <w:sz w:val="24"/>
        </w:rPr>
        <w:t>The efficient discharge by the Licensee of the obligations imposed on it by the Act and the Transmission Licence;</w:t>
      </w:r>
    </w:p>
    <w:p w14:paraId="3349FE5C"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t>Facilitating effective competition in the generation and supply of electricity, and (so far as consistent therewith) facilitating such competition in the sale, distribution and purchase of electricity;</w:t>
      </w:r>
    </w:p>
    <w:p w14:paraId="38AFDBD9"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t>Compliance with the Electricity Regulation and any relevant legally binding decision of the European Commission and/or the Agency *; and</w:t>
      </w:r>
    </w:p>
    <w:p w14:paraId="4D91F829"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lastRenderedPageBreak/>
        <w:t>Promoting efficiency in the implementation and administration of the CUSC arrangements.</w:t>
      </w:r>
    </w:p>
    <w:p w14:paraId="509AE6AC" w14:textId="6E6A66FB" w:rsidR="00B13F32" w:rsidRPr="00DE08D0" w:rsidRDefault="00067F08" w:rsidP="00E015EA">
      <w:pPr>
        <w:pStyle w:val="BodyText"/>
        <w:spacing w:before="0" w:after="0" w:line="240" w:lineRule="auto"/>
        <w:jc w:val="both"/>
        <w:rPr>
          <w:sz w:val="24"/>
        </w:rPr>
      </w:pPr>
      <w:r w:rsidRPr="00067F08">
        <w:rPr>
          <w:sz w:val="24"/>
        </w:rPr>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2020/1006.</w:t>
      </w:r>
    </w:p>
    <w:p w14:paraId="37984B48" w14:textId="77777777" w:rsidR="00FD2295" w:rsidRPr="00DE08D0" w:rsidRDefault="00FD2295" w:rsidP="00E11E76">
      <w:pPr>
        <w:pStyle w:val="BodyText"/>
        <w:spacing w:before="0" w:after="0" w:line="240" w:lineRule="auto"/>
        <w:jc w:val="both"/>
        <w:rPr>
          <w:sz w:val="24"/>
        </w:rPr>
      </w:pPr>
    </w:p>
    <w:p w14:paraId="2844E5BF" w14:textId="77777777" w:rsidR="00E11E76" w:rsidRPr="00597E62" w:rsidRDefault="00E11E76" w:rsidP="00810B20">
      <w:pPr>
        <w:pStyle w:val="BodyText"/>
        <w:numPr>
          <w:ilvl w:val="0"/>
          <w:numId w:val="15"/>
        </w:numPr>
        <w:spacing w:before="0" w:after="0" w:line="240" w:lineRule="auto"/>
        <w:jc w:val="both"/>
        <w:rPr>
          <w:sz w:val="24"/>
        </w:rPr>
      </w:pPr>
      <w:r w:rsidRPr="00597E62">
        <w:rPr>
          <w:sz w:val="24"/>
        </w:rPr>
        <w:t>It should be noted that additional provisions apply where it is proposed to modify the CUSC Modification provisions, and generally reference should be made to the Transmission Licence for the full definition of the term.</w:t>
      </w:r>
    </w:p>
    <w:p w14:paraId="334B66FB" w14:textId="625AA0B7" w:rsidR="00174391" w:rsidRDefault="00174391" w:rsidP="00174391">
      <w:pPr>
        <w:pStyle w:val="TOCMOD"/>
        <w:framePr w:hSpace="0" w:vSpace="0" w:wrap="auto" w:vAnchor="margin" w:yAlign="inline"/>
        <w:rPr>
          <w:b w:val="0"/>
          <w:bCs w:val="0"/>
          <w:noProof w:val="0"/>
          <w:color w:val="auto"/>
        </w:rPr>
      </w:pPr>
    </w:p>
    <w:p w14:paraId="49D46844" w14:textId="1A8817A1" w:rsidR="00077D7B" w:rsidRPr="00190CC5" w:rsidRDefault="00077D7B" w:rsidP="00077D7B">
      <w:pPr>
        <w:pStyle w:val="Checklist"/>
      </w:pPr>
      <w:r>
        <w:t>Scope of work</w:t>
      </w:r>
    </w:p>
    <w:p w14:paraId="258D4EBA" w14:textId="7037365B" w:rsidR="00DF3EDE" w:rsidRDefault="00073540" w:rsidP="00DF3EDE">
      <w:pPr>
        <w:pStyle w:val="BodyText"/>
        <w:numPr>
          <w:ilvl w:val="0"/>
          <w:numId w:val="15"/>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the Applicable </w:t>
      </w:r>
      <w:r w:rsidR="00B42CB2">
        <w:rPr>
          <w:sz w:val="24"/>
        </w:rPr>
        <w:t>CUSC</w:t>
      </w:r>
      <w:r w:rsidRPr="00782F0E">
        <w:rPr>
          <w:sz w:val="24"/>
        </w:rPr>
        <w:t xml:space="preserve"> Objectives.</w:t>
      </w:r>
    </w:p>
    <w:p w14:paraId="112D3679" w14:textId="77777777" w:rsidR="00810B20" w:rsidRDefault="00810B20" w:rsidP="00810B20">
      <w:pPr>
        <w:pStyle w:val="BodyText"/>
        <w:spacing w:before="0" w:after="0" w:line="240" w:lineRule="auto"/>
        <w:ind w:left="720"/>
        <w:jc w:val="both"/>
        <w:rPr>
          <w:sz w:val="24"/>
        </w:rPr>
      </w:pPr>
    </w:p>
    <w:p w14:paraId="651C7BF8" w14:textId="765B3F03" w:rsidR="00ED5C7C" w:rsidRPr="00DF3EDE" w:rsidRDefault="00073540" w:rsidP="00DF3EDE">
      <w:pPr>
        <w:pStyle w:val="BodyText"/>
        <w:numPr>
          <w:ilvl w:val="0"/>
          <w:numId w:val="15"/>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40A5AE1D">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40A5AE1D">
        <w:tc>
          <w:tcPr>
            <w:tcW w:w="5124" w:type="dxa"/>
          </w:tcPr>
          <w:p w14:paraId="1E3C4F2A" w14:textId="47064AD4" w:rsidR="00ED5C7C" w:rsidRPr="0023457B" w:rsidRDefault="00572954" w:rsidP="00572954">
            <w:pPr>
              <w:pStyle w:val="BodyText"/>
              <w:numPr>
                <w:ilvl w:val="0"/>
                <w:numId w:val="19"/>
              </w:numPr>
              <w:jc w:val="both"/>
              <w:rPr>
                <w:sz w:val="24"/>
              </w:rPr>
            </w:pPr>
            <w:r w:rsidRPr="0023457B">
              <w:rPr>
                <w:sz w:val="24"/>
              </w:rPr>
              <w:t>Consider EB</w:t>
            </w:r>
            <w:r w:rsidR="00361694" w:rsidRPr="0023457B">
              <w:rPr>
                <w:sz w:val="24"/>
              </w:rPr>
              <w:t>R</w:t>
            </w:r>
            <w:r w:rsidRPr="0023457B">
              <w:rPr>
                <w:sz w:val="24"/>
              </w:rPr>
              <w:t xml:space="preserve"> implications</w:t>
            </w:r>
          </w:p>
        </w:tc>
        <w:tc>
          <w:tcPr>
            <w:tcW w:w="4232" w:type="dxa"/>
          </w:tcPr>
          <w:p w14:paraId="0AB5B675" w14:textId="77777777" w:rsidR="00ED5C7C" w:rsidRDefault="00ED5C7C" w:rsidP="00073540">
            <w:pPr>
              <w:pStyle w:val="BodyText"/>
              <w:jc w:val="both"/>
              <w:rPr>
                <w:b/>
                <w:szCs w:val="22"/>
              </w:rPr>
            </w:pPr>
          </w:p>
        </w:tc>
      </w:tr>
      <w:tr w:rsidR="00D9152C" w14:paraId="50420D6E" w14:textId="77777777" w:rsidTr="40A5AE1D">
        <w:tc>
          <w:tcPr>
            <w:tcW w:w="5124" w:type="dxa"/>
          </w:tcPr>
          <w:p w14:paraId="4D4CF498" w14:textId="2D0C55AC" w:rsidR="00D9152C" w:rsidRPr="0023457B" w:rsidRDefault="00E72B5E" w:rsidP="00E72B5E">
            <w:pPr>
              <w:pStyle w:val="BodyText"/>
              <w:numPr>
                <w:ilvl w:val="0"/>
                <w:numId w:val="19"/>
              </w:numPr>
              <w:rPr>
                <w:sz w:val="24"/>
                <w:lang w:val="en-GB"/>
              </w:rPr>
            </w:pPr>
            <w:r w:rsidRPr="0023457B">
              <w:rPr>
                <w:sz w:val="24"/>
              </w:rPr>
              <w:t>Consider the analysis</w:t>
            </w:r>
            <w:r w:rsidR="003D7324" w:rsidRPr="0023457B">
              <w:rPr>
                <w:sz w:val="24"/>
              </w:rPr>
              <w:t xml:space="preserve"> that is being</w:t>
            </w:r>
            <w:r w:rsidRPr="0023457B">
              <w:rPr>
                <w:sz w:val="24"/>
              </w:rPr>
              <w:t xml:space="preserve"> undertaken as part of CMP393</w:t>
            </w:r>
            <w:del w:id="2" w:author="Catia Gomes (ESO)" w:date="2023-11-16T11:39:00Z">
              <w:r w:rsidRPr="0023457B" w:rsidDel="00020ED3">
                <w:rPr>
                  <w:sz w:val="24"/>
                </w:rPr>
                <w:delText>/CMP394</w:delText>
              </w:r>
            </w:del>
          </w:p>
        </w:tc>
        <w:tc>
          <w:tcPr>
            <w:tcW w:w="4232" w:type="dxa"/>
          </w:tcPr>
          <w:p w14:paraId="1C50510C" w14:textId="77777777" w:rsidR="00D9152C" w:rsidRDefault="00D9152C" w:rsidP="00D9152C">
            <w:pPr>
              <w:pStyle w:val="BodyText"/>
              <w:jc w:val="both"/>
              <w:rPr>
                <w:b/>
                <w:szCs w:val="22"/>
              </w:rPr>
            </w:pPr>
          </w:p>
        </w:tc>
      </w:tr>
      <w:tr w:rsidR="00D56DF9" w14:paraId="3F11F5C3" w14:textId="77777777" w:rsidTr="40A5AE1D">
        <w:tc>
          <w:tcPr>
            <w:tcW w:w="5124" w:type="dxa"/>
          </w:tcPr>
          <w:p w14:paraId="1C1AE3A2" w14:textId="407DDD25" w:rsidR="00D56DF9" w:rsidRPr="0023457B" w:rsidRDefault="00D56DF9" w:rsidP="00E72B5E">
            <w:pPr>
              <w:pStyle w:val="BodyText"/>
              <w:numPr>
                <w:ilvl w:val="0"/>
                <w:numId w:val="19"/>
              </w:numPr>
              <w:rPr>
                <w:sz w:val="24"/>
              </w:rPr>
            </w:pPr>
            <w:r w:rsidRPr="0023457B">
              <w:rPr>
                <w:sz w:val="24"/>
              </w:rPr>
              <w:t>Consider</w:t>
            </w:r>
            <w:r w:rsidR="0078027E" w:rsidRPr="0023457B">
              <w:rPr>
                <w:sz w:val="24"/>
              </w:rPr>
              <w:t xml:space="preserve"> potential impact from</w:t>
            </w:r>
            <w:r w:rsidRPr="0023457B">
              <w:rPr>
                <w:sz w:val="24"/>
              </w:rPr>
              <w:t xml:space="preserve"> </w:t>
            </w:r>
            <w:r w:rsidR="002E2D29" w:rsidRPr="0023457B">
              <w:rPr>
                <w:sz w:val="24"/>
              </w:rPr>
              <w:t>additional topics, discussion outcomes and Terms of Reference from CMP393</w:t>
            </w:r>
            <w:del w:id="3" w:author="Catia Gomes (ESO)" w:date="2023-11-16T11:39:00Z">
              <w:r w:rsidR="002E2D29" w:rsidRPr="0023457B" w:rsidDel="00020ED3">
                <w:rPr>
                  <w:sz w:val="24"/>
                </w:rPr>
                <w:delText>/CMP394</w:delText>
              </w:r>
            </w:del>
          </w:p>
        </w:tc>
        <w:tc>
          <w:tcPr>
            <w:tcW w:w="4232" w:type="dxa"/>
          </w:tcPr>
          <w:p w14:paraId="4E9B8389" w14:textId="77777777" w:rsidR="00D56DF9" w:rsidRDefault="00D56DF9" w:rsidP="00D9152C">
            <w:pPr>
              <w:pStyle w:val="BodyText"/>
              <w:jc w:val="both"/>
              <w:rPr>
                <w:b/>
                <w:szCs w:val="22"/>
              </w:rPr>
            </w:pPr>
          </w:p>
        </w:tc>
      </w:tr>
      <w:tr w:rsidR="009239FA" w14:paraId="177825F4" w14:textId="77777777" w:rsidTr="40A5AE1D">
        <w:tc>
          <w:tcPr>
            <w:tcW w:w="5124" w:type="dxa"/>
          </w:tcPr>
          <w:p w14:paraId="666CAD2D" w14:textId="4D2F9D01" w:rsidR="009239FA" w:rsidRPr="0023457B" w:rsidRDefault="009239FA" w:rsidP="00E72B5E">
            <w:pPr>
              <w:pStyle w:val="BodyText"/>
              <w:numPr>
                <w:ilvl w:val="0"/>
                <w:numId w:val="19"/>
              </w:numPr>
              <w:rPr>
                <w:sz w:val="24"/>
              </w:rPr>
            </w:pPr>
            <w:r w:rsidRPr="0023457B">
              <w:rPr>
                <w:sz w:val="24"/>
              </w:rPr>
              <w:t>Consider wider TNUoS Taskforce work</w:t>
            </w:r>
            <w:r w:rsidR="00812DA2" w:rsidRPr="0023457B">
              <w:rPr>
                <w:sz w:val="24"/>
              </w:rPr>
              <w:t xml:space="preserve"> and purpose of TNUoS ch</w:t>
            </w:r>
            <w:r w:rsidR="006069D4" w:rsidRPr="0023457B">
              <w:rPr>
                <w:sz w:val="24"/>
              </w:rPr>
              <w:t>arging methodology</w:t>
            </w:r>
          </w:p>
        </w:tc>
        <w:tc>
          <w:tcPr>
            <w:tcW w:w="4232" w:type="dxa"/>
          </w:tcPr>
          <w:p w14:paraId="723C899C" w14:textId="77777777" w:rsidR="009239FA" w:rsidRDefault="009239FA" w:rsidP="00D9152C">
            <w:pPr>
              <w:pStyle w:val="BodyText"/>
              <w:jc w:val="both"/>
              <w:rPr>
                <w:b/>
                <w:szCs w:val="22"/>
              </w:rPr>
            </w:pPr>
          </w:p>
        </w:tc>
      </w:tr>
      <w:tr w:rsidR="009239FA" w14:paraId="41DA3C21" w14:textId="77777777" w:rsidTr="40A5AE1D">
        <w:tc>
          <w:tcPr>
            <w:tcW w:w="5124" w:type="dxa"/>
          </w:tcPr>
          <w:p w14:paraId="4A12CFDB" w14:textId="549F2100" w:rsidR="009239FA" w:rsidRPr="0023457B" w:rsidRDefault="009239FA" w:rsidP="40A5AE1D">
            <w:pPr>
              <w:pStyle w:val="BodyText"/>
              <w:numPr>
                <w:ilvl w:val="0"/>
                <w:numId w:val="19"/>
              </w:numPr>
              <w:rPr>
                <w:sz w:val="24"/>
              </w:rPr>
            </w:pPr>
            <w:r w:rsidRPr="0023457B">
              <w:rPr>
                <w:sz w:val="24"/>
              </w:rPr>
              <w:t>Consider which types of Storage characteristics are in scope and how they could benefit the Transmission system</w:t>
            </w:r>
          </w:p>
        </w:tc>
        <w:tc>
          <w:tcPr>
            <w:tcW w:w="4232" w:type="dxa"/>
          </w:tcPr>
          <w:p w14:paraId="4EBCF39A" w14:textId="77777777" w:rsidR="009239FA" w:rsidRDefault="009239FA" w:rsidP="00D9152C">
            <w:pPr>
              <w:pStyle w:val="BodyText"/>
              <w:jc w:val="both"/>
              <w:rPr>
                <w:b/>
                <w:szCs w:val="22"/>
              </w:rPr>
            </w:pPr>
          </w:p>
        </w:tc>
      </w:tr>
      <w:tr w:rsidR="009239FA" w14:paraId="71160AB8" w14:textId="77777777" w:rsidTr="40A5AE1D">
        <w:tc>
          <w:tcPr>
            <w:tcW w:w="5124" w:type="dxa"/>
          </w:tcPr>
          <w:p w14:paraId="2AE6CDCC" w14:textId="75BC51E8" w:rsidR="009239FA" w:rsidRPr="0023457B" w:rsidRDefault="009239FA" w:rsidP="00E72B5E">
            <w:pPr>
              <w:pStyle w:val="BodyText"/>
              <w:numPr>
                <w:ilvl w:val="0"/>
                <w:numId w:val="19"/>
              </w:numPr>
              <w:rPr>
                <w:sz w:val="24"/>
              </w:rPr>
            </w:pPr>
            <w:r w:rsidRPr="0023457B">
              <w:rPr>
                <w:sz w:val="24"/>
              </w:rPr>
              <w:t>Consider whether storage connected at Distribution should receive this benefit</w:t>
            </w:r>
          </w:p>
        </w:tc>
        <w:tc>
          <w:tcPr>
            <w:tcW w:w="4232" w:type="dxa"/>
          </w:tcPr>
          <w:p w14:paraId="7371D56F" w14:textId="77777777" w:rsidR="009239FA" w:rsidRDefault="009239FA" w:rsidP="00D9152C">
            <w:pPr>
              <w:pStyle w:val="BodyText"/>
              <w:jc w:val="both"/>
              <w:rPr>
                <w:b/>
                <w:szCs w:val="22"/>
              </w:rPr>
            </w:pPr>
          </w:p>
        </w:tc>
      </w:tr>
    </w:tbl>
    <w:p w14:paraId="29066008" w14:textId="77777777" w:rsidR="003D7324" w:rsidRPr="00E35941" w:rsidRDefault="003D7324" w:rsidP="00073540">
      <w:pPr>
        <w:pStyle w:val="BodyText"/>
        <w:rPr>
          <w:sz w:val="24"/>
        </w:rPr>
      </w:pPr>
    </w:p>
    <w:p w14:paraId="2BD792D3" w14:textId="0DBB6529" w:rsidR="00DF6303" w:rsidRPr="00DF3EDE" w:rsidRDefault="00DF6303" w:rsidP="00DF3EDE">
      <w:pPr>
        <w:pStyle w:val="ListParagraph"/>
        <w:numPr>
          <w:ilvl w:val="0"/>
          <w:numId w:val="15"/>
        </w:numPr>
        <w:jc w:val="both"/>
        <w:rPr>
          <w:sz w:val="24"/>
        </w:rPr>
      </w:pPr>
      <w:r w:rsidRPr="00DF3EDE">
        <w:rPr>
          <w:sz w:val="24"/>
        </w:rPr>
        <w:t xml:space="preserve">The Workgroup is responsible for the formulation and evaluation of any Workgroup Alternative CUSC Modifications (WACMs) arising from Group discussions which </w:t>
      </w:r>
      <w:r w:rsidRPr="00DF3EDE">
        <w:rPr>
          <w:sz w:val="24"/>
        </w:rPr>
        <w:lastRenderedPageBreak/>
        <w:t xml:space="preserve">would, as compared with the Modification Proposal or the current version of the CUSC, better facilitate achieving the Applicable CUSC Objectives in relation to the issue or defect identified. </w:t>
      </w:r>
    </w:p>
    <w:p w14:paraId="08288558" w14:textId="77777777" w:rsidR="00DF6303" w:rsidRPr="00E35941" w:rsidRDefault="00DF6303" w:rsidP="00DF6303">
      <w:pPr>
        <w:ind w:left="720" w:hanging="720"/>
        <w:jc w:val="both"/>
        <w:rPr>
          <w:color w:val="000000"/>
          <w:sz w:val="24"/>
        </w:rPr>
      </w:pPr>
    </w:p>
    <w:p w14:paraId="15902889" w14:textId="205B4D8F" w:rsidR="00DF6303" w:rsidRPr="00DF3EDE" w:rsidRDefault="00DF6303" w:rsidP="00DF3EDE">
      <w:pPr>
        <w:pStyle w:val="ListParagraph"/>
        <w:numPr>
          <w:ilvl w:val="0"/>
          <w:numId w:val="15"/>
        </w:numPr>
        <w:jc w:val="both"/>
        <w:rPr>
          <w:color w:val="FF0000"/>
          <w:sz w:val="24"/>
        </w:rPr>
      </w:pPr>
      <w:r w:rsidRPr="00DF3EDE">
        <w:rPr>
          <w:sz w:val="24"/>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or the current version of the CUSC. The extent of the support for the Modification Proposal or any WACM arising from the Workgroup’s discussions should be clearly described in the final Workgroup Report to the CUSC Modifications Panel.</w:t>
      </w:r>
    </w:p>
    <w:p w14:paraId="566FBFA6" w14:textId="77777777" w:rsidR="00DF6303" w:rsidRPr="00E35941" w:rsidRDefault="00DF6303" w:rsidP="00DF6303">
      <w:pPr>
        <w:pStyle w:val="BodyText"/>
        <w:jc w:val="both"/>
        <w:rPr>
          <w:b/>
          <w:color w:val="000000"/>
          <w:sz w:val="24"/>
        </w:rPr>
      </w:pPr>
      <w:r w:rsidRPr="00E35941">
        <w:rPr>
          <w:color w:val="000000"/>
          <w:sz w:val="24"/>
        </w:rPr>
        <w:t xml:space="preserve">    </w:t>
      </w:r>
    </w:p>
    <w:p w14:paraId="18181FC5" w14:textId="77777777" w:rsidR="00DF6303" w:rsidRPr="00E35941" w:rsidRDefault="00DF6303" w:rsidP="00DF3EDE">
      <w:pPr>
        <w:numPr>
          <w:ilvl w:val="0"/>
          <w:numId w:val="15"/>
        </w:numPr>
        <w:spacing w:before="0" w:after="0" w:line="240" w:lineRule="auto"/>
        <w:jc w:val="both"/>
        <w:rPr>
          <w:sz w:val="24"/>
        </w:rPr>
      </w:pPr>
      <w:r w:rsidRPr="00E35941">
        <w:rPr>
          <w:sz w:val="24"/>
        </w:rPr>
        <w:t>Workgroup members should be mindful of efficiency and propose the fewest number of WACMs possible.</w:t>
      </w:r>
    </w:p>
    <w:p w14:paraId="70878196" w14:textId="77777777" w:rsidR="00DF6303" w:rsidRPr="00E35941" w:rsidRDefault="00DF6303" w:rsidP="00DF6303">
      <w:pPr>
        <w:jc w:val="both"/>
        <w:rPr>
          <w:sz w:val="24"/>
        </w:rPr>
      </w:pPr>
    </w:p>
    <w:p w14:paraId="19833A1A"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5A58AC6B" w14:textId="77777777" w:rsidR="00DF6303" w:rsidRPr="00E35941" w:rsidRDefault="00DF6303" w:rsidP="00DF6303">
      <w:pPr>
        <w:pStyle w:val="BodyText"/>
        <w:rPr>
          <w:b/>
          <w:sz w:val="24"/>
        </w:rPr>
      </w:pPr>
    </w:p>
    <w:p w14:paraId="16DB6ED3"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There is an obligation on the Workgroup to undertake a period of Consultation in accordance with CUSC 8.20. The Workgroup Consultation period shall be for a period of 15 working days as determined by the Modifications Panel. </w:t>
      </w:r>
    </w:p>
    <w:p w14:paraId="7B3741FB" w14:textId="77777777" w:rsidR="00DF6303" w:rsidRPr="00E35941" w:rsidRDefault="00DF6303" w:rsidP="00DF6303">
      <w:pPr>
        <w:jc w:val="both"/>
        <w:rPr>
          <w:sz w:val="24"/>
        </w:rPr>
      </w:pPr>
    </w:p>
    <w:p w14:paraId="11EB3645" w14:textId="0B5557C7" w:rsidR="00DF6303" w:rsidRPr="00E35941" w:rsidRDefault="00DF6303" w:rsidP="00DF3EDE">
      <w:pPr>
        <w:numPr>
          <w:ilvl w:val="0"/>
          <w:numId w:val="15"/>
        </w:numPr>
        <w:spacing w:before="0" w:after="0" w:line="240" w:lineRule="auto"/>
        <w:jc w:val="both"/>
        <w:rPr>
          <w:sz w:val="24"/>
        </w:rPr>
      </w:pPr>
      <w:r w:rsidRPr="00E35941">
        <w:rPr>
          <w:sz w:val="24"/>
        </w:rPr>
        <w:t>Following the Consultation period</w:t>
      </w:r>
      <w:r w:rsidR="00FB7DDD">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078DA0C1" w14:textId="77777777" w:rsidR="00DF6303" w:rsidRPr="00E35941" w:rsidRDefault="00DF6303" w:rsidP="00DF6303">
      <w:pPr>
        <w:jc w:val="both"/>
        <w:rPr>
          <w:sz w:val="24"/>
        </w:rPr>
      </w:pPr>
    </w:p>
    <w:p w14:paraId="5F5CBB9E" w14:textId="728DF6DA" w:rsidR="00DF6303" w:rsidRPr="00E35941" w:rsidRDefault="00DF6303" w:rsidP="00DF6303">
      <w:pPr>
        <w:ind w:left="720"/>
        <w:jc w:val="both"/>
        <w:rPr>
          <w:sz w:val="24"/>
        </w:rPr>
      </w:pPr>
      <w:r w:rsidRPr="00E35941">
        <w:rPr>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w:t>
      </w:r>
      <w:r w:rsidR="002837AF">
        <w:rPr>
          <w:sz w:val="24"/>
        </w:rPr>
        <w:t>person</w:t>
      </w:r>
      <w:r w:rsidRPr="00E35941">
        <w:rPr>
          <w:sz w:val="24"/>
        </w:rPr>
        <w:t xml:space="preserve"> has exercised his right under the CUSC to progress a WG Consultation Alternative Request or a WACM against the majority views of Workgroup members.  It should also be explicitly stated where, under these circumstances, the Workgroup chair</w:t>
      </w:r>
      <w:r w:rsidR="00C001B0">
        <w:rPr>
          <w:sz w:val="24"/>
        </w:rPr>
        <w:t>person</w:t>
      </w:r>
      <w:r w:rsidRPr="00E35941">
        <w:rPr>
          <w:sz w:val="24"/>
        </w:rPr>
        <w:t xml:space="preserve"> is employed by the same organisation who submitted the WG Consultation Alternative Request.</w:t>
      </w:r>
    </w:p>
    <w:p w14:paraId="03967C63" w14:textId="77777777" w:rsidR="00DF6303" w:rsidRPr="00E35941" w:rsidRDefault="00DF6303" w:rsidP="00DF6303">
      <w:pPr>
        <w:jc w:val="both"/>
        <w:rPr>
          <w:sz w:val="24"/>
        </w:rPr>
      </w:pPr>
    </w:p>
    <w:p w14:paraId="3F2E893A" w14:textId="5D395DDD" w:rsidR="00DF6303" w:rsidRPr="00E35941" w:rsidRDefault="00DF6303" w:rsidP="00DF3EDE">
      <w:pPr>
        <w:numPr>
          <w:ilvl w:val="0"/>
          <w:numId w:val="15"/>
        </w:numPr>
        <w:spacing w:before="0" w:after="0" w:line="240" w:lineRule="auto"/>
        <w:jc w:val="both"/>
        <w:rPr>
          <w:sz w:val="24"/>
        </w:rPr>
      </w:pPr>
      <w:r w:rsidRPr="00E35941">
        <w:rPr>
          <w:sz w:val="24"/>
        </w:rPr>
        <w:t xml:space="preserve">The Workgroup is to submit its final report to the Modifications Panel Secretary on </w:t>
      </w:r>
      <w:r w:rsidRPr="00E35941">
        <w:rPr>
          <w:b/>
          <w:sz w:val="24"/>
        </w:rPr>
        <w:t>XX Month XXXX</w:t>
      </w:r>
      <w:r w:rsidRPr="00E35941">
        <w:rPr>
          <w:sz w:val="24"/>
        </w:rPr>
        <w:t xml:space="preserve"> for circulation to Panel Members. The final report conclusions will be presented to the CUSC Modifications Panel meeting on </w:t>
      </w:r>
      <w:r w:rsidRPr="00E35941">
        <w:rPr>
          <w:b/>
          <w:sz w:val="24"/>
        </w:rPr>
        <w:t>XX Month XXXX.</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CF09C8">
      <w:pPr>
        <w:numPr>
          <w:ilvl w:val="0"/>
          <w:numId w:val="1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2FAD6400" w:rsidR="00340100" w:rsidRPr="00194B25" w:rsidRDefault="00340100" w:rsidP="002A69BC">
            <w:pPr>
              <w:rPr>
                <w:rFonts w:cs="Arial"/>
                <w:sz w:val="24"/>
              </w:rPr>
            </w:pPr>
          </w:p>
        </w:tc>
        <w:tc>
          <w:tcPr>
            <w:tcW w:w="3118" w:type="dxa"/>
          </w:tcPr>
          <w:p w14:paraId="255EBC02" w14:textId="3B0E53B0" w:rsidR="00340100" w:rsidRPr="00194B25" w:rsidRDefault="00340100" w:rsidP="002A69BC">
            <w:pPr>
              <w:rPr>
                <w:rFonts w:cs="Arial"/>
                <w:sz w:val="24"/>
              </w:rPr>
            </w:pP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3118" w:type="dxa"/>
          </w:tcPr>
          <w:p w14:paraId="2540666D" w14:textId="29E21E68" w:rsidR="00340100" w:rsidRPr="00194B25" w:rsidRDefault="00340100" w:rsidP="002A69BC">
            <w:pPr>
              <w:rPr>
                <w:rFonts w:cs="Arial"/>
                <w:sz w:val="24"/>
              </w:rPr>
            </w:pP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10348F08" w:rsidR="00340100" w:rsidRPr="00194B25" w:rsidRDefault="00340100" w:rsidP="002A69BC">
            <w:pPr>
              <w:rPr>
                <w:rFonts w:cs="Arial"/>
                <w:sz w:val="24"/>
              </w:rPr>
            </w:pPr>
          </w:p>
        </w:tc>
        <w:tc>
          <w:tcPr>
            <w:tcW w:w="3118" w:type="dxa"/>
          </w:tcPr>
          <w:p w14:paraId="6845C55E" w14:textId="5E021034" w:rsidR="00340100" w:rsidRPr="00194B25" w:rsidRDefault="00340100" w:rsidP="002A69BC">
            <w:pPr>
              <w:rPr>
                <w:rFonts w:cs="Arial"/>
                <w:sz w:val="24"/>
              </w:rPr>
            </w:pP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3118" w:type="dxa"/>
          </w:tcPr>
          <w:p w14:paraId="2887E482" w14:textId="4B5FEE36" w:rsidR="00340100" w:rsidRPr="00194B25" w:rsidRDefault="00340100" w:rsidP="002A69BC">
            <w:pPr>
              <w:rPr>
                <w:rFonts w:cs="Arial"/>
                <w:sz w:val="24"/>
              </w:rPr>
            </w:pP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3118" w:type="dxa"/>
          </w:tcPr>
          <w:p w14:paraId="226ABE03" w14:textId="2228926D" w:rsidR="00340100" w:rsidRPr="00194B25" w:rsidRDefault="00340100" w:rsidP="002A69BC">
            <w:pPr>
              <w:rPr>
                <w:rFonts w:cs="Arial"/>
                <w:sz w:val="24"/>
              </w:rPr>
            </w:pP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3118" w:type="dxa"/>
          </w:tcPr>
          <w:p w14:paraId="21938381" w14:textId="79F51649" w:rsidR="00340100" w:rsidRPr="00194B25" w:rsidRDefault="00340100" w:rsidP="002A69BC">
            <w:pPr>
              <w:rPr>
                <w:rFonts w:cs="Arial"/>
                <w:sz w:val="24"/>
              </w:rPr>
            </w:pP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3118" w:type="dxa"/>
          </w:tcPr>
          <w:p w14:paraId="1354B8E0" w14:textId="19418DC2" w:rsidR="00340100" w:rsidRPr="00194B25" w:rsidRDefault="00340100" w:rsidP="002A69BC">
            <w:pPr>
              <w:rPr>
                <w:rFonts w:cs="Arial"/>
                <w:sz w:val="24"/>
              </w:rPr>
            </w:pP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3118" w:type="dxa"/>
          </w:tcPr>
          <w:p w14:paraId="7E068E16" w14:textId="1AB0B6DB" w:rsidR="00340100" w:rsidRPr="00194B25" w:rsidRDefault="00340100" w:rsidP="002A69BC">
            <w:pPr>
              <w:rPr>
                <w:rFonts w:cs="Arial"/>
                <w:sz w:val="24"/>
              </w:rPr>
            </w:pP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3118" w:type="dxa"/>
          </w:tcPr>
          <w:p w14:paraId="79C1F988" w14:textId="743E38BD" w:rsidR="00340100" w:rsidRPr="00194B25" w:rsidRDefault="00340100" w:rsidP="002A69BC">
            <w:pPr>
              <w:rPr>
                <w:rFonts w:cs="Arial"/>
                <w:sz w:val="24"/>
              </w:rPr>
            </w:pPr>
          </w:p>
        </w:tc>
      </w:tr>
    </w:tbl>
    <w:p w14:paraId="0155BEA1" w14:textId="77777777" w:rsidR="00340100" w:rsidRPr="00194B25" w:rsidRDefault="00340100" w:rsidP="00340100">
      <w:pPr>
        <w:jc w:val="both"/>
        <w:rPr>
          <w:rFonts w:cs="Arial"/>
          <w:sz w:val="24"/>
        </w:rPr>
      </w:pPr>
    </w:p>
    <w:p w14:paraId="5645C6A5" w14:textId="77777777" w:rsidR="00C72699" w:rsidRPr="00C72699" w:rsidRDefault="00C72699" w:rsidP="00C72699">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4DE28201" w14:textId="77777777" w:rsidR="00C72699" w:rsidRPr="00C72699" w:rsidRDefault="00C72699" w:rsidP="00C72699">
      <w:pPr>
        <w:autoSpaceDE w:val="0"/>
        <w:autoSpaceDN w:val="0"/>
        <w:adjustRightInd w:val="0"/>
        <w:snapToGrid w:val="0"/>
        <w:rPr>
          <w:sz w:val="24"/>
        </w:rPr>
      </w:pPr>
    </w:p>
    <w:p w14:paraId="05A246F2" w14:textId="2455AD46" w:rsidR="00C72699" w:rsidRPr="00C72699" w:rsidRDefault="00C72699" w:rsidP="00C72699">
      <w:pPr>
        <w:pStyle w:val="ListParagraph"/>
        <w:numPr>
          <w:ilvl w:val="0"/>
          <w:numId w:val="15"/>
        </w:numPr>
        <w:jc w:val="both"/>
        <w:rPr>
          <w:sz w:val="24"/>
        </w:rPr>
      </w:pPr>
      <w:r w:rsidRPr="00C72699">
        <w:rPr>
          <w:sz w:val="24"/>
        </w:rPr>
        <w:t>The chair</w:t>
      </w:r>
      <w:r w:rsidR="00C72E51">
        <w:rPr>
          <w:sz w:val="24"/>
        </w:rPr>
        <w:t>person</w:t>
      </w:r>
      <w:r w:rsidRPr="00C72699">
        <w:rPr>
          <w:sz w:val="24"/>
        </w:rPr>
        <w:t xml:space="preserve"> of the Workgroup and the Modifications Panel Chair</w:t>
      </w:r>
      <w:r w:rsidR="00B74999">
        <w:rPr>
          <w:sz w:val="24"/>
        </w:rPr>
        <w:t>person</w:t>
      </w:r>
      <w:r w:rsidRPr="00C72699">
        <w:rPr>
          <w:sz w:val="24"/>
        </w:rPr>
        <w:t xml:space="preserve"> must agree a number that will be quorum for each Workgroup meeting.  The agreed figure for </w:t>
      </w:r>
      <w:r w:rsidR="006C111A">
        <w:rPr>
          <w:sz w:val="24"/>
        </w:rPr>
        <w:t>this modification</w:t>
      </w:r>
      <w:r w:rsidRPr="00C72699">
        <w:rPr>
          <w:sz w:val="24"/>
        </w:rPr>
        <w:t xml:space="preserve"> is that at least 5 Workgroup members must participate in a meeting for quorum to be met.</w:t>
      </w:r>
    </w:p>
    <w:p w14:paraId="3D885894" w14:textId="77777777" w:rsidR="00C72699" w:rsidRPr="00C72699" w:rsidRDefault="00C72699" w:rsidP="00C72699">
      <w:pPr>
        <w:autoSpaceDE w:val="0"/>
        <w:autoSpaceDN w:val="0"/>
        <w:adjustRightInd w:val="0"/>
        <w:snapToGrid w:val="0"/>
        <w:ind w:left="720" w:hanging="720"/>
        <w:rPr>
          <w:sz w:val="24"/>
        </w:rPr>
      </w:pPr>
    </w:p>
    <w:p w14:paraId="495A4116" w14:textId="59C45AC4" w:rsidR="00C72699" w:rsidRPr="00326E49" w:rsidRDefault="00C72699" w:rsidP="00C72699">
      <w:pPr>
        <w:pStyle w:val="ListParagraph"/>
        <w:numPr>
          <w:ilvl w:val="0"/>
          <w:numId w:val="15"/>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w:t>
      </w:r>
      <w:r w:rsidR="00B74999">
        <w:rPr>
          <w:sz w:val="24"/>
        </w:rPr>
        <w:t>person</w:t>
      </w:r>
      <w:r w:rsidRPr="00C72699">
        <w:rPr>
          <w:sz w:val="24"/>
        </w:rPr>
        <w:t xml:space="preserve"> shall not have a vote, casting or otherwise.  There may be up to three rounds of voting, as follows:</w:t>
      </w:r>
    </w:p>
    <w:p w14:paraId="267FC3E2" w14:textId="77777777" w:rsidR="00C72699" w:rsidRPr="00C72699" w:rsidRDefault="00C72699" w:rsidP="00326E49">
      <w:pPr>
        <w:tabs>
          <w:tab w:val="left" w:pos="1276"/>
        </w:tabs>
        <w:spacing w:before="0" w:after="0" w:line="240" w:lineRule="auto"/>
        <w:ind w:left="1276"/>
        <w:jc w:val="both"/>
        <w:rPr>
          <w:sz w:val="24"/>
        </w:rPr>
      </w:pPr>
      <w:r w:rsidRPr="00326E49">
        <w:rPr>
          <w:b/>
          <w:sz w:val="24"/>
        </w:rPr>
        <w:t>Vote 1:</w:t>
      </w:r>
      <w:r w:rsidRPr="00C72699">
        <w:rPr>
          <w:sz w:val="24"/>
        </w:rPr>
        <w:t xml:space="preserve"> whether each proposal better facilitates the Applicable CUSC Objectives;</w:t>
      </w:r>
    </w:p>
    <w:p w14:paraId="0E8A753E" w14:textId="77777777" w:rsidR="00C72699" w:rsidRPr="00C72699" w:rsidRDefault="00C72699" w:rsidP="00326E49">
      <w:pPr>
        <w:spacing w:before="0" w:after="0" w:line="240" w:lineRule="auto"/>
        <w:ind w:left="1276"/>
        <w:jc w:val="both"/>
        <w:rPr>
          <w:sz w:val="24"/>
        </w:rPr>
      </w:pPr>
      <w:r w:rsidRPr="00326E49">
        <w:rPr>
          <w:b/>
          <w:sz w:val="24"/>
        </w:rPr>
        <w:t xml:space="preserve">Vote 2: </w:t>
      </w:r>
      <w:r w:rsidRPr="00C72699">
        <w:rPr>
          <w:sz w:val="24"/>
        </w:rPr>
        <w:t>where one or more WACMs exist, whether each WACM better facilitates the Applicable CUSC Objectives than the original Modification Proposal;</w:t>
      </w:r>
    </w:p>
    <w:p w14:paraId="51017789" w14:textId="6D6B447F" w:rsidR="002B5B46" w:rsidRPr="00C72699" w:rsidRDefault="00C72699" w:rsidP="002B5B46">
      <w:pPr>
        <w:spacing w:before="0" w:line="240" w:lineRule="auto"/>
        <w:ind w:left="1276"/>
        <w:jc w:val="both"/>
        <w:rPr>
          <w:sz w:val="24"/>
        </w:rPr>
      </w:pPr>
      <w:r w:rsidRPr="00326E49">
        <w:rPr>
          <w:b/>
          <w:sz w:val="24"/>
        </w:rPr>
        <w:lastRenderedPageBreak/>
        <w:t>Vote 3:</w:t>
      </w:r>
      <w:r w:rsidRPr="00C72699">
        <w:rPr>
          <w:sz w:val="24"/>
        </w:rPr>
        <w:t xml:space="preserve"> which option is considered to BEST facilitate achievement of the Applicable CUSC Objectives.  For the avoidance of doubt, this vote should include the existing CUSC baseline as an option.</w:t>
      </w:r>
    </w:p>
    <w:p w14:paraId="0FF1D8E9" w14:textId="77777777" w:rsidR="00C72699" w:rsidRPr="00326E49" w:rsidRDefault="00C72699" w:rsidP="00326E49">
      <w:pPr>
        <w:ind w:left="720"/>
        <w:jc w:val="both"/>
        <w:rPr>
          <w:sz w:val="24"/>
        </w:rPr>
      </w:pPr>
      <w:r w:rsidRPr="00326E49">
        <w:rPr>
          <w:sz w:val="24"/>
        </w:rPr>
        <w:t>The results from the vote and the reasons for such voting shall be recorded in the Workgroup report in as much detail as practicable.</w:t>
      </w:r>
    </w:p>
    <w:p w14:paraId="4C1B28A1" w14:textId="77777777" w:rsidR="00C72699" w:rsidRPr="00C72699" w:rsidRDefault="00C72699" w:rsidP="00C72699">
      <w:pPr>
        <w:jc w:val="both"/>
        <w:rPr>
          <w:sz w:val="24"/>
        </w:rPr>
      </w:pPr>
    </w:p>
    <w:p w14:paraId="48F274FD" w14:textId="076F9897" w:rsidR="00C72699" w:rsidRPr="00C72699" w:rsidRDefault="00C72699" w:rsidP="00C72699">
      <w:pPr>
        <w:numPr>
          <w:ilvl w:val="0"/>
          <w:numId w:val="15"/>
        </w:numPr>
        <w:spacing w:before="0" w:after="0" w:line="240" w:lineRule="auto"/>
        <w:jc w:val="both"/>
        <w:rPr>
          <w:sz w:val="24"/>
        </w:rPr>
      </w:pPr>
      <w:r w:rsidRPr="00C72699">
        <w:rPr>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w:t>
      </w:r>
      <w:r w:rsidR="00B74999">
        <w:rPr>
          <w:sz w:val="24"/>
        </w:rPr>
        <w:t>person</w:t>
      </w:r>
      <w:r w:rsidRPr="00C72699">
        <w:rPr>
          <w:sz w:val="24"/>
        </w:rPr>
        <w:t xml:space="preserve"> at the earliest possible opportunity and certainly before the Workgroup vote takes place.  Where abstention occurs, the reason should be recorded in the Workgroup report.</w:t>
      </w:r>
    </w:p>
    <w:p w14:paraId="187EF936" w14:textId="77777777" w:rsidR="00C72699" w:rsidRPr="00C72699" w:rsidRDefault="00C72699" w:rsidP="00C72699">
      <w:pPr>
        <w:jc w:val="both"/>
        <w:rPr>
          <w:sz w:val="24"/>
        </w:rPr>
      </w:pPr>
    </w:p>
    <w:p w14:paraId="5A2B444A" w14:textId="77777777" w:rsidR="00C72699" w:rsidRPr="00C72699" w:rsidRDefault="00C72699" w:rsidP="00C72699">
      <w:pPr>
        <w:numPr>
          <w:ilvl w:val="0"/>
          <w:numId w:val="15"/>
        </w:numPr>
        <w:spacing w:before="0"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48E7A326" w14:textId="77777777" w:rsidR="00C72699" w:rsidRPr="00C72699" w:rsidRDefault="00C72699" w:rsidP="00C72699">
      <w:pPr>
        <w:jc w:val="both"/>
        <w:rPr>
          <w:sz w:val="24"/>
        </w:rPr>
      </w:pPr>
    </w:p>
    <w:p w14:paraId="796AC197" w14:textId="77777777" w:rsidR="00C72699" w:rsidRPr="00C72699" w:rsidRDefault="00C72699" w:rsidP="00C72699">
      <w:pPr>
        <w:numPr>
          <w:ilvl w:val="0"/>
          <w:numId w:val="15"/>
        </w:numPr>
        <w:spacing w:before="0" w:after="0" w:line="240" w:lineRule="auto"/>
        <w:jc w:val="both"/>
        <w:rPr>
          <w:sz w:val="24"/>
        </w:rPr>
      </w:pPr>
      <w:r w:rsidRPr="00C72699">
        <w:rPr>
          <w:sz w:val="24"/>
        </w:rPr>
        <w:t>The Technical Secretary shall keep an Attendance Record for the Workgroup meetings and circulate the Attendance Record with the Action Notes after each meeting.  This will be attached to the final Workgroup report.</w:t>
      </w:r>
    </w:p>
    <w:p w14:paraId="0F91C76D" w14:textId="77777777" w:rsidR="00C72699" w:rsidRPr="00C72699" w:rsidRDefault="00C72699" w:rsidP="00C72699">
      <w:pPr>
        <w:jc w:val="both"/>
        <w:rPr>
          <w:sz w:val="24"/>
        </w:rPr>
      </w:pPr>
    </w:p>
    <w:p w14:paraId="669C66F4" w14:textId="77777777" w:rsidR="00C72699" w:rsidRPr="00C72699" w:rsidRDefault="00C72699" w:rsidP="00C72699">
      <w:pPr>
        <w:numPr>
          <w:ilvl w:val="0"/>
          <w:numId w:val="15"/>
        </w:numPr>
        <w:spacing w:before="0" w:after="0" w:line="240" w:lineRule="auto"/>
        <w:jc w:val="both"/>
        <w:rPr>
          <w:sz w:val="24"/>
        </w:rPr>
      </w:pPr>
      <w:r w:rsidRPr="00C72699">
        <w:rPr>
          <w:sz w:val="24"/>
        </w:rPr>
        <w:t>The Workgroup membership can be amended from time to time by the CUSC Modifications Panel.</w:t>
      </w:r>
    </w:p>
    <w:p w14:paraId="239100E3" w14:textId="77777777" w:rsidR="00340100" w:rsidRPr="00194B25" w:rsidRDefault="00340100" w:rsidP="00340100">
      <w:pPr>
        <w:jc w:val="both"/>
        <w:rPr>
          <w:rFonts w:cs="Arial"/>
          <w:sz w:val="24"/>
        </w:rPr>
      </w:pPr>
    </w:p>
    <w:p w14:paraId="595FD81B" w14:textId="77777777" w:rsidR="00340100" w:rsidRPr="00194B25" w:rsidRDefault="00340100" w:rsidP="00174391">
      <w:pPr>
        <w:pStyle w:val="TOCMOD"/>
        <w:framePr w:hSpace="0" w:vSpace="0" w:wrap="auto" w:vAnchor="margin" w:yAlign="inline"/>
        <w:rPr>
          <w:rFonts w:cs="Arial"/>
          <w:color w:val="6A2C91" w:themeColor="accent5"/>
        </w:rPr>
      </w:pPr>
    </w:p>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095A3" w14:textId="77777777" w:rsidR="00D71AF3" w:rsidRDefault="00D71AF3" w:rsidP="00D06DC4">
      <w:pPr>
        <w:spacing w:before="0" w:after="0" w:line="240" w:lineRule="auto"/>
      </w:pPr>
      <w:r>
        <w:separator/>
      </w:r>
    </w:p>
  </w:endnote>
  <w:endnote w:type="continuationSeparator" w:id="0">
    <w:p w14:paraId="6BEDE88E" w14:textId="77777777" w:rsidR="00D71AF3" w:rsidRDefault="00D71AF3" w:rsidP="00D06DC4">
      <w:pPr>
        <w:spacing w:before="0" w:after="0" w:line="240" w:lineRule="auto"/>
      </w:pPr>
      <w:r>
        <w:continuationSeparator/>
      </w:r>
    </w:p>
  </w:endnote>
  <w:endnote w:type="continuationNotice" w:id="1">
    <w:p w14:paraId="05649F58" w14:textId="77777777" w:rsidR="00D71AF3" w:rsidRDefault="00D71AF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71493" w14:textId="77777777" w:rsidR="00D71AF3" w:rsidRDefault="00D71AF3" w:rsidP="00D06DC4">
      <w:pPr>
        <w:spacing w:before="0" w:after="0" w:line="240" w:lineRule="auto"/>
      </w:pPr>
      <w:r>
        <w:separator/>
      </w:r>
    </w:p>
  </w:footnote>
  <w:footnote w:type="continuationSeparator" w:id="0">
    <w:p w14:paraId="1E4684CF" w14:textId="77777777" w:rsidR="00D71AF3" w:rsidRDefault="00D71AF3" w:rsidP="00D06DC4">
      <w:pPr>
        <w:spacing w:before="0" w:after="0" w:line="240" w:lineRule="auto"/>
      </w:pPr>
      <w:r>
        <w:continuationSeparator/>
      </w:r>
    </w:p>
  </w:footnote>
  <w:footnote w:type="continuationNotice" w:id="1">
    <w:p w14:paraId="4932AE9F" w14:textId="77777777" w:rsidR="00D71AF3" w:rsidRDefault="00D71AF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3C7CFF87" w:rsidR="00B8588F" w:rsidRDefault="00B8588F" w:rsidP="000C711B">
    <w:pPr>
      <w:pStyle w:val="Header"/>
      <w:ind w:left="720" w:firstLine="720"/>
      <w:jc w:val="right"/>
    </w:pPr>
    <w:bookmarkStart w:id="4" w:name="_Hlk31876634"/>
    <w:bookmarkStart w:id="5" w:name="_Hlk31876635"/>
    <w:r w:rsidRPr="00184853">
      <w:rPr>
        <w:noProof/>
      </w:rPr>
      <w:drawing>
        <wp:anchor distT="0" distB="0" distL="114300" distR="114300" simplePos="0" relativeHeight="251671040" behindDoc="0" locked="1" layoutInCell="1" allowOverlap="1" wp14:anchorId="654C7A64" wp14:editId="42004145">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rsidR="00810B20">
      <w:t xml:space="preserve">Terms of Reference </w:t>
    </w:r>
    <w:r w:rsidR="00BF59BA">
      <w:t>CMP</w:t>
    </w:r>
    <w:r w:rsidR="00626BB7">
      <w:t>405</w:t>
    </w:r>
    <w:r>
      <w:tab/>
    </w:r>
    <w:bookmarkEnd w:id="4"/>
    <w:bookmarkEnd w:id="5"/>
    <w:r w:rsidR="00040B6A">
      <w:t xml:space="preserve">Panel date: </w:t>
    </w:r>
    <w:r w:rsidR="00626BB7">
      <w:t>25 November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8854D3A"/>
    <w:multiLevelType w:val="hybridMultilevel"/>
    <w:tmpl w:val="CC64A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E337FB"/>
    <w:multiLevelType w:val="hybridMultilevel"/>
    <w:tmpl w:val="A01CD06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8C90561"/>
    <w:multiLevelType w:val="hybridMultilevel"/>
    <w:tmpl w:val="27BA6A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71822575">
    <w:abstractNumId w:val="15"/>
  </w:num>
  <w:num w:numId="2" w16cid:durableId="2010601318">
    <w:abstractNumId w:val="7"/>
  </w:num>
  <w:num w:numId="3" w16cid:durableId="2134865654">
    <w:abstractNumId w:val="5"/>
  </w:num>
  <w:num w:numId="4" w16cid:durableId="756169860">
    <w:abstractNumId w:val="1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17399368">
    <w:abstractNumId w:val="7"/>
  </w:num>
  <w:num w:numId="6" w16cid:durableId="353264765">
    <w:abstractNumId w:val="5"/>
  </w:num>
  <w:num w:numId="7" w16cid:durableId="139153096">
    <w:abstractNumId w:val="13"/>
  </w:num>
  <w:num w:numId="8" w16cid:durableId="1759670213">
    <w:abstractNumId w:val="0"/>
  </w:num>
  <w:num w:numId="9" w16cid:durableId="1926724971">
    <w:abstractNumId w:val="14"/>
  </w:num>
  <w:num w:numId="10" w16cid:durableId="1097284541">
    <w:abstractNumId w:val="9"/>
  </w:num>
  <w:num w:numId="11" w16cid:durableId="1085305034">
    <w:abstractNumId w:val="4"/>
  </w:num>
  <w:num w:numId="12" w16cid:durableId="523783182">
    <w:abstractNumId w:val="12"/>
  </w:num>
  <w:num w:numId="13" w16cid:durableId="1562864340">
    <w:abstractNumId w:val="6"/>
  </w:num>
  <w:num w:numId="14" w16cid:durableId="767851445">
    <w:abstractNumId w:val="1"/>
  </w:num>
  <w:num w:numId="15" w16cid:durableId="1012534289">
    <w:abstractNumId w:val="8"/>
  </w:num>
  <w:num w:numId="16" w16cid:durableId="472069189">
    <w:abstractNumId w:val="7"/>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1500468041">
    <w:abstractNumId w:val="11"/>
  </w:num>
  <w:num w:numId="18" w16cid:durableId="1191141646">
    <w:abstractNumId w:val="2"/>
  </w:num>
  <w:num w:numId="19" w16cid:durableId="1224826178">
    <w:abstractNumId w:val="3"/>
  </w:num>
  <w:num w:numId="20" w16cid:durableId="7040149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tia Gomes (ESO)">
    <w15:presenceInfo w15:providerId="AD" w15:userId="S::CatiaAriana.CarvalhoGomes@uk.nationalgrid.com::4278aa77-0d5a-4a96-bc65-884467e365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0ED3"/>
    <w:rsid w:val="00021A5C"/>
    <w:rsid w:val="000247E7"/>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67F08"/>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968CB"/>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2452"/>
    <w:rsid w:val="000E372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22BD5"/>
    <w:rsid w:val="001236C0"/>
    <w:rsid w:val="0012453D"/>
    <w:rsid w:val="0012463C"/>
    <w:rsid w:val="00126C8E"/>
    <w:rsid w:val="00132609"/>
    <w:rsid w:val="001349AB"/>
    <w:rsid w:val="001349CB"/>
    <w:rsid w:val="00134F5B"/>
    <w:rsid w:val="00141901"/>
    <w:rsid w:val="0014402B"/>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84853"/>
    <w:rsid w:val="001853F8"/>
    <w:rsid w:val="0019086A"/>
    <w:rsid w:val="00190CC5"/>
    <w:rsid w:val="00194981"/>
    <w:rsid w:val="00194B25"/>
    <w:rsid w:val="00195E8B"/>
    <w:rsid w:val="00197ECC"/>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4E96"/>
    <w:rsid w:val="00207706"/>
    <w:rsid w:val="002131BA"/>
    <w:rsid w:val="00213F7A"/>
    <w:rsid w:val="00214C0B"/>
    <w:rsid w:val="002153B2"/>
    <w:rsid w:val="00217A69"/>
    <w:rsid w:val="00221806"/>
    <w:rsid w:val="002229C9"/>
    <w:rsid w:val="00224DC9"/>
    <w:rsid w:val="00232757"/>
    <w:rsid w:val="00233594"/>
    <w:rsid w:val="002342A0"/>
    <w:rsid w:val="0023457B"/>
    <w:rsid w:val="0023461A"/>
    <w:rsid w:val="0023575D"/>
    <w:rsid w:val="002362B6"/>
    <w:rsid w:val="00240571"/>
    <w:rsid w:val="00242D19"/>
    <w:rsid w:val="00244A90"/>
    <w:rsid w:val="00250A22"/>
    <w:rsid w:val="00254599"/>
    <w:rsid w:val="00254CB4"/>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37AF"/>
    <w:rsid w:val="0028684F"/>
    <w:rsid w:val="00286869"/>
    <w:rsid w:val="002905C2"/>
    <w:rsid w:val="00290D47"/>
    <w:rsid w:val="00290E73"/>
    <w:rsid w:val="002924FF"/>
    <w:rsid w:val="00293837"/>
    <w:rsid w:val="00294971"/>
    <w:rsid w:val="00295110"/>
    <w:rsid w:val="002966CC"/>
    <w:rsid w:val="002971BF"/>
    <w:rsid w:val="002A0454"/>
    <w:rsid w:val="002A1AD0"/>
    <w:rsid w:val="002A36FC"/>
    <w:rsid w:val="002A51AD"/>
    <w:rsid w:val="002A69BC"/>
    <w:rsid w:val="002B1B29"/>
    <w:rsid w:val="002B3381"/>
    <w:rsid w:val="002B4673"/>
    <w:rsid w:val="002B5ADD"/>
    <w:rsid w:val="002B5B46"/>
    <w:rsid w:val="002B6174"/>
    <w:rsid w:val="002B6A54"/>
    <w:rsid w:val="002C14D3"/>
    <w:rsid w:val="002C5585"/>
    <w:rsid w:val="002D0F39"/>
    <w:rsid w:val="002D28D8"/>
    <w:rsid w:val="002D725D"/>
    <w:rsid w:val="002E02F4"/>
    <w:rsid w:val="002E2D29"/>
    <w:rsid w:val="002E516D"/>
    <w:rsid w:val="002E64AD"/>
    <w:rsid w:val="002E79AB"/>
    <w:rsid w:val="002E7DE1"/>
    <w:rsid w:val="002F23E3"/>
    <w:rsid w:val="002F2473"/>
    <w:rsid w:val="002F3293"/>
    <w:rsid w:val="002F3D4C"/>
    <w:rsid w:val="002F3D6A"/>
    <w:rsid w:val="003055A9"/>
    <w:rsid w:val="00305EE2"/>
    <w:rsid w:val="003104C8"/>
    <w:rsid w:val="00313073"/>
    <w:rsid w:val="00314414"/>
    <w:rsid w:val="00317BE9"/>
    <w:rsid w:val="00320ECC"/>
    <w:rsid w:val="00321AC9"/>
    <w:rsid w:val="00322D36"/>
    <w:rsid w:val="00324130"/>
    <w:rsid w:val="00326E49"/>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711D"/>
    <w:rsid w:val="00360977"/>
    <w:rsid w:val="00361565"/>
    <w:rsid w:val="00361694"/>
    <w:rsid w:val="0036430D"/>
    <w:rsid w:val="00367F32"/>
    <w:rsid w:val="00374DE0"/>
    <w:rsid w:val="00376580"/>
    <w:rsid w:val="0037775C"/>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377B"/>
    <w:rsid w:val="003C5A93"/>
    <w:rsid w:val="003C64B1"/>
    <w:rsid w:val="003C6695"/>
    <w:rsid w:val="003D510E"/>
    <w:rsid w:val="003D7324"/>
    <w:rsid w:val="003E0DC9"/>
    <w:rsid w:val="003E1C63"/>
    <w:rsid w:val="003E2E08"/>
    <w:rsid w:val="003E344B"/>
    <w:rsid w:val="003E7160"/>
    <w:rsid w:val="003E7C0A"/>
    <w:rsid w:val="003F129C"/>
    <w:rsid w:val="003F2AEE"/>
    <w:rsid w:val="003F6FB7"/>
    <w:rsid w:val="00400916"/>
    <w:rsid w:val="004009B8"/>
    <w:rsid w:val="004057AA"/>
    <w:rsid w:val="00405F32"/>
    <w:rsid w:val="00405F4B"/>
    <w:rsid w:val="00411EF7"/>
    <w:rsid w:val="00414917"/>
    <w:rsid w:val="00416ACC"/>
    <w:rsid w:val="0042272E"/>
    <w:rsid w:val="00423F67"/>
    <w:rsid w:val="0042450B"/>
    <w:rsid w:val="00424B27"/>
    <w:rsid w:val="0042709F"/>
    <w:rsid w:val="004307DC"/>
    <w:rsid w:val="00431412"/>
    <w:rsid w:val="004327FA"/>
    <w:rsid w:val="00432F11"/>
    <w:rsid w:val="004341A4"/>
    <w:rsid w:val="004343FD"/>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1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D1867"/>
    <w:rsid w:val="004D1EA3"/>
    <w:rsid w:val="004D3FD7"/>
    <w:rsid w:val="004D4D9C"/>
    <w:rsid w:val="004E1F61"/>
    <w:rsid w:val="004E2A51"/>
    <w:rsid w:val="004E36D6"/>
    <w:rsid w:val="004E568A"/>
    <w:rsid w:val="004E68BB"/>
    <w:rsid w:val="004E6EDC"/>
    <w:rsid w:val="004F070F"/>
    <w:rsid w:val="004F0A0A"/>
    <w:rsid w:val="004F1A02"/>
    <w:rsid w:val="004F4F17"/>
    <w:rsid w:val="004F55B5"/>
    <w:rsid w:val="0050141C"/>
    <w:rsid w:val="005022D2"/>
    <w:rsid w:val="00504A0A"/>
    <w:rsid w:val="00505637"/>
    <w:rsid w:val="005072CD"/>
    <w:rsid w:val="005077FD"/>
    <w:rsid w:val="00510815"/>
    <w:rsid w:val="005134C4"/>
    <w:rsid w:val="0051689B"/>
    <w:rsid w:val="005172A4"/>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563A"/>
    <w:rsid w:val="00570354"/>
    <w:rsid w:val="005717C5"/>
    <w:rsid w:val="005722D1"/>
    <w:rsid w:val="00572954"/>
    <w:rsid w:val="005729D1"/>
    <w:rsid w:val="0057547B"/>
    <w:rsid w:val="0057656F"/>
    <w:rsid w:val="00577E90"/>
    <w:rsid w:val="00580A9F"/>
    <w:rsid w:val="00583762"/>
    <w:rsid w:val="00583B7A"/>
    <w:rsid w:val="005947E2"/>
    <w:rsid w:val="00597266"/>
    <w:rsid w:val="00597E62"/>
    <w:rsid w:val="005A12C5"/>
    <w:rsid w:val="005A24E4"/>
    <w:rsid w:val="005A2BDD"/>
    <w:rsid w:val="005A3938"/>
    <w:rsid w:val="005B0297"/>
    <w:rsid w:val="005B15C4"/>
    <w:rsid w:val="005B5D5C"/>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69D4"/>
    <w:rsid w:val="00606E70"/>
    <w:rsid w:val="00607646"/>
    <w:rsid w:val="00611611"/>
    <w:rsid w:val="006128B2"/>
    <w:rsid w:val="006137B8"/>
    <w:rsid w:val="00614E49"/>
    <w:rsid w:val="00617BBF"/>
    <w:rsid w:val="00622027"/>
    <w:rsid w:val="006227CA"/>
    <w:rsid w:val="00622DE5"/>
    <w:rsid w:val="00625705"/>
    <w:rsid w:val="00626BB7"/>
    <w:rsid w:val="00626EE8"/>
    <w:rsid w:val="00627299"/>
    <w:rsid w:val="006277B0"/>
    <w:rsid w:val="00627D47"/>
    <w:rsid w:val="00632EE1"/>
    <w:rsid w:val="006333C1"/>
    <w:rsid w:val="0063660B"/>
    <w:rsid w:val="006370B8"/>
    <w:rsid w:val="00637799"/>
    <w:rsid w:val="00643587"/>
    <w:rsid w:val="006478AC"/>
    <w:rsid w:val="0065046D"/>
    <w:rsid w:val="006520B6"/>
    <w:rsid w:val="00653999"/>
    <w:rsid w:val="00654D58"/>
    <w:rsid w:val="00660947"/>
    <w:rsid w:val="00663B2B"/>
    <w:rsid w:val="00671E4D"/>
    <w:rsid w:val="00677E55"/>
    <w:rsid w:val="006822C4"/>
    <w:rsid w:val="00685E30"/>
    <w:rsid w:val="00685EB8"/>
    <w:rsid w:val="0068647B"/>
    <w:rsid w:val="00691688"/>
    <w:rsid w:val="00695014"/>
    <w:rsid w:val="00695934"/>
    <w:rsid w:val="00696E5F"/>
    <w:rsid w:val="006A04AE"/>
    <w:rsid w:val="006A086C"/>
    <w:rsid w:val="006A726B"/>
    <w:rsid w:val="006A7F32"/>
    <w:rsid w:val="006B0BA5"/>
    <w:rsid w:val="006B7455"/>
    <w:rsid w:val="006C107E"/>
    <w:rsid w:val="006C111A"/>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1EB8"/>
    <w:rsid w:val="00710C46"/>
    <w:rsid w:val="00712172"/>
    <w:rsid w:val="007138BA"/>
    <w:rsid w:val="00713918"/>
    <w:rsid w:val="00713B5F"/>
    <w:rsid w:val="00713F16"/>
    <w:rsid w:val="00715FEA"/>
    <w:rsid w:val="00720A4F"/>
    <w:rsid w:val="007239D2"/>
    <w:rsid w:val="0072535F"/>
    <w:rsid w:val="00726C06"/>
    <w:rsid w:val="007274D5"/>
    <w:rsid w:val="00727E02"/>
    <w:rsid w:val="00736C35"/>
    <w:rsid w:val="00736FE3"/>
    <w:rsid w:val="0074203B"/>
    <w:rsid w:val="007458C6"/>
    <w:rsid w:val="007467D5"/>
    <w:rsid w:val="00751681"/>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027E"/>
    <w:rsid w:val="00782F0E"/>
    <w:rsid w:val="007833FE"/>
    <w:rsid w:val="00785417"/>
    <w:rsid w:val="00785A16"/>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370"/>
    <w:rsid w:val="007E470D"/>
    <w:rsid w:val="007E6040"/>
    <w:rsid w:val="007F1F4B"/>
    <w:rsid w:val="007F7AFF"/>
    <w:rsid w:val="008006B5"/>
    <w:rsid w:val="00800BB4"/>
    <w:rsid w:val="00806211"/>
    <w:rsid w:val="00810B20"/>
    <w:rsid w:val="00812DA2"/>
    <w:rsid w:val="008161BE"/>
    <w:rsid w:val="00817E75"/>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0434"/>
    <w:rsid w:val="00851B70"/>
    <w:rsid w:val="00852E94"/>
    <w:rsid w:val="00854AF2"/>
    <w:rsid w:val="008568D0"/>
    <w:rsid w:val="0086075C"/>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5463"/>
    <w:rsid w:val="008A71B5"/>
    <w:rsid w:val="008A79F3"/>
    <w:rsid w:val="008A7B92"/>
    <w:rsid w:val="008B0EEC"/>
    <w:rsid w:val="008B2057"/>
    <w:rsid w:val="008B32B1"/>
    <w:rsid w:val="008B503F"/>
    <w:rsid w:val="008B6ADF"/>
    <w:rsid w:val="008C2009"/>
    <w:rsid w:val="008C3972"/>
    <w:rsid w:val="008C54A0"/>
    <w:rsid w:val="008C5DFD"/>
    <w:rsid w:val="008C69B9"/>
    <w:rsid w:val="008D1810"/>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90734D"/>
    <w:rsid w:val="009077E0"/>
    <w:rsid w:val="00907C7F"/>
    <w:rsid w:val="00912A60"/>
    <w:rsid w:val="0091322A"/>
    <w:rsid w:val="0091591F"/>
    <w:rsid w:val="009208CA"/>
    <w:rsid w:val="009239FA"/>
    <w:rsid w:val="00926C17"/>
    <w:rsid w:val="00930E16"/>
    <w:rsid w:val="009313C8"/>
    <w:rsid w:val="0093552D"/>
    <w:rsid w:val="00935A79"/>
    <w:rsid w:val="00937D02"/>
    <w:rsid w:val="00941EBE"/>
    <w:rsid w:val="00943569"/>
    <w:rsid w:val="00950BAA"/>
    <w:rsid w:val="00950FC5"/>
    <w:rsid w:val="00951B5C"/>
    <w:rsid w:val="0095596B"/>
    <w:rsid w:val="009572DD"/>
    <w:rsid w:val="00965A79"/>
    <w:rsid w:val="0097161E"/>
    <w:rsid w:val="00976D98"/>
    <w:rsid w:val="00977314"/>
    <w:rsid w:val="00977EC9"/>
    <w:rsid w:val="00982F2A"/>
    <w:rsid w:val="00985E5A"/>
    <w:rsid w:val="00986892"/>
    <w:rsid w:val="00990646"/>
    <w:rsid w:val="00990979"/>
    <w:rsid w:val="00992E72"/>
    <w:rsid w:val="00995C69"/>
    <w:rsid w:val="009960C2"/>
    <w:rsid w:val="00997013"/>
    <w:rsid w:val="009A4515"/>
    <w:rsid w:val="009B0212"/>
    <w:rsid w:val="009B261D"/>
    <w:rsid w:val="009B78A3"/>
    <w:rsid w:val="009C1E77"/>
    <w:rsid w:val="009C3888"/>
    <w:rsid w:val="009D0F0F"/>
    <w:rsid w:val="009D2901"/>
    <w:rsid w:val="009D3BEA"/>
    <w:rsid w:val="009D5301"/>
    <w:rsid w:val="009D7B3A"/>
    <w:rsid w:val="009E0389"/>
    <w:rsid w:val="009E2AC7"/>
    <w:rsid w:val="009E3333"/>
    <w:rsid w:val="009F01AE"/>
    <w:rsid w:val="009F1FFF"/>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633E"/>
    <w:rsid w:val="00A33AB4"/>
    <w:rsid w:val="00A3611A"/>
    <w:rsid w:val="00A412AA"/>
    <w:rsid w:val="00A423E3"/>
    <w:rsid w:val="00A46421"/>
    <w:rsid w:val="00A5007D"/>
    <w:rsid w:val="00A515F0"/>
    <w:rsid w:val="00A54D12"/>
    <w:rsid w:val="00A6159E"/>
    <w:rsid w:val="00A61985"/>
    <w:rsid w:val="00A632A3"/>
    <w:rsid w:val="00A71218"/>
    <w:rsid w:val="00A722AE"/>
    <w:rsid w:val="00A7443D"/>
    <w:rsid w:val="00A75365"/>
    <w:rsid w:val="00A77C9C"/>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5BD6"/>
    <w:rsid w:val="00AB7DB8"/>
    <w:rsid w:val="00AC0146"/>
    <w:rsid w:val="00AC04D3"/>
    <w:rsid w:val="00AC09DF"/>
    <w:rsid w:val="00AC159B"/>
    <w:rsid w:val="00AC180D"/>
    <w:rsid w:val="00AC5562"/>
    <w:rsid w:val="00AD15BF"/>
    <w:rsid w:val="00AD2140"/>
    <w:rsid w:val="00AD5031"/>
    <w:rsid w:val="00AE117D"/>
    <w:rsid w:val="00AE335E"/>
    <w:rsid w:val="00AE5F98"/>
    <w:rsid w:val="00AF3DFA"/>
    <w:rsid w:val="00AF4357"/>
    <w:rsid w:val="00AF5EE4"/>
    <w:rsid w:val="00AF62D1"/>
    <w:rsid w:val="00B00090"/>
    <w:rsid w:val="00B016B2"/>
    <w:rsid w:val="00B02BAC"/>
    <w:rsid w:val="00B04009"/>
    <w:rsid w:val="00B05C4A"/>
    <w:rsid w:val="00B06DD9"/>
    <w:rsid w:val="00B13224"/>
    <w:rsid w:val="00B13F32"/>
    <w:rsid w:val="00B14437"/>
    <w:rsid w:val="00B158BE"/>
    <w:rsid w:val="00B174B8"/>
    <w:rsid w:val="00B25544"/>
    <w:rsid w:val="00B255BA"/>
    <w:rsid w:val="00B3091D"/>
    <w:rsid w:val="00B31506"/>
    <w:rsid w:val="00B340AE"/>
    <w:rsid w:val="00B37551"/>
    <w:rsid w:val="00B4029D"/>
    <w:rsid w:val="00B41AC8"/>
    <w:rsid w:val="00B41B20"/>
    <w:rsid w:val="00B42CB2"/>
    <w:rsid w:val="00B43A70"/>
    <w:rsid w:val="00B46E58"/>
    <w:rsid w:val="00B5047E"/>
    <w:rsid w:val="00B51A27"/>
    <w:rsid w:val="00B5210A"/>
    <w:rsid w:val="00B52323"/>
    <w:rsid w:val="00B52754"/>
    <w:rsid w:val="00B538AB"/>
    <w:rsid w:val="00B5540A"/>
    <w:rsid w:val="00B56B61"/>
    <w:rsid w:val="00B56D4E"/>
    <w:rsid w:val="00B577E3"/>
    <w:rsid w:val="00B608AE"/>
    <w:rsid w:val="00B61EB0"/>
    <w:rsid w:val="00B713F8"/>
    <w:rsid w:val="00B72194"/>
    <w:rsid w:val="00B74654"/>
    <w:rsid w:val="00B74999"/>
    <w:rsid w:val="00B82816"/>
    <w:rsid w:val="00B83C5B"/>
    <w:rsid w:val="00B8588F"/>
    <w:rsid w:val="00B86C58"/>
    <w:rsid w:val="00B90EF7"/>
    <w:rsid w:val="00B91C9E"/>
    <w:rsid w:val="00B934D4"/>
    <w:rsid w:val="00B95500"/>
    <w:rsid w:val="00B96805"/>
    <w:rsid w:val="00BA67DA"/>
    <w:rsid w:val="00BA7B39"/>
    <w:rsid w:val="00BB1D0F"/>
    <w:rsid w:val="00BB2970"/>
    <w:rsid w:val="00BB33F6"/>
    <w:rsid w:val="00BB7DB1"/>
    <w:rsid w:val="00BC005B"/>
    <w:rsid w:val="00BC2E51"/>
    <w:rsid w:val="00BC42F7"/>
    <w:rsid w:val="00BC5F63"/>
    <w:rsid w:val="00BC6934"/>
    <w:rsid w:val="00BD020A"/>
    <w:rsid w:val="00BD0AB5"/>
    <w:rsid w:val="00BD1E2F"/>
    <w:rsid w:val="00BD4EE4"/>
    <w:rsid w:val="00BD5234"/>
    <w:rsid w:val="00BD5E5E"/>
    <w:rsid w:val="00BE183E"/>
    <w:rsid w:val="00BE5334"/>
    <w:rsid w:val="00BF3947"/>
    <w:rsid w:val="00BF4C9B"/>
    <w:rsid w:val="00BF4F04"/>
    <w:rsid w:val="00BF5875"/>
    <w:rsid w:val="00BF59BA"/>
    <w:rsid w:val="00C001B0"/>
    <w:rsid w:val="00C047A8"/>
    <w:rsid w:val="00C049E1"/>
    <w:rsid w:val="00C0755A"/>
    <w:rsid w:val="00C0785A"/>
    <w:rsid w:val="00C110EF"/>
    <w:rsid w:val="00C11231"/>
    <w:rsid w:val="00C11C43"/>
    <w:rsid w:val="00C140BA"/>
    <w:rsid w:val="00C179B0"/>
    <w:rsid w:val="00C21CA3"/>
    <w:rsid w:val="00C23E99"/>
    <w:rsid w:val="00C26A3E"/>
    <w:rsid w:val="00C2733D"/>
    <w:rsid w:val="00C3242F"/>
    <w:rsid w:val="00C33B5E"/>
    <w:rsid w:val="00C34EB5"/>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770"/>
    <w:rsid w:val="00C61D2F"/>
    <w:rsid w:val="00C648C0"/>
    <w:rsid w:val="00C66C68"/>
    <w:rsid w:val="00C66D7F"/>
    <w:rsid w:val="00C67871"/>
    <w:rsid w:val="00C72699"/>
    <w:rsid w:val="00C72E51"/>
    <w:rsid w:val="00C734C2"/>
    <w:rsid w:val="00C736D5"/>
    <w:rsid w:val="00C73CBB"/>
    <w:rsid w:val="00C759D1"/>
    <w:rsid w:val="00C75DAF"/>
    <w:rsid w:val="00C77D3F"/>
    <w:rsid w:val="00C80567"/>
    <w:rsid w:val="00C84422"/>
    <w:rsid w:val="00C92950"/>
    <w:rsid w:val="00CA4BBD"/>
    <w:rsid w:val="00CA77DA"/>
    <w:rsid w:val="00CB355F"/>
    <w:rsid w:val="00CB35C5"/>
    <w:rsid w:val="00CB3A02"/>
    <w:rsid w:val="00CC177A"/>
    <w:rsid w:val="00CC1A0B"/>
    <w:rsid w:val="00CC23AB"/>
    <w:rsid w:val="00CC5737"/>
    <w:rsid w:val="00CC5BF4"/>
    <w:rsid w:val="00CD017A"/>
    <w:rsid w:val="00CD1204"/>
    <w:rsid w:val="00CD297F"/>
    <w:rsid w:val="00CD2D59"/>
    <w:rsid w:val="00CD39BC"/>
    <w:rsid w:val="00CD3EBE"/>
    <w:rsid w:val="00CD79BF"/>
    <w:rsid w:val="00CD7E88"/>
    <w:rsid w:val="00CE58B0"/>
    <w:rsid w:val="00CE5FF5"/>
    <w:rsid w:val="00CE6F64"/>
    <w:rsid w:val="00CE7473"/>
    <w:rsid w:val="00CF049A"/>
    <w:rsid w:val="00CF09C8"/>
    <w:rsid w:val="00CF249D"/>
    <w:rsid w:val="00CF6005"/>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500C"/>
    <w:rsid w:val="00D523ED"/>
    <w:rsid w:val="00D52E90"/>
    <w:rsid w:val="00D53678"/>
    <w:rsid w:val="00D54525"/>
    <w:rsid w:val="00D54D51"/>
    <w:rsid w:val="00D55605"/>
    <w:rsid w:val="00D56403"/>
    <w:rsid w:val="00D56DF9"/>
    <w:rsid w:val="00D6038A"/>
    <w:rsid w:val="00D60AF8"/>
    <w:rsid w:val="00D614FB"/>
    <w:rsid w:val="00D63B94"/>
    <w:rsid w:val="00D6616A"/>
    <w:rsid w:val="00D66F94"/>
    <w:rsid w:val="00D706F5"/>
    <w:rsid w:val="00D71AF3"/>
    <w:rsid w:val="00D76089"/>
    <w:rsid w:val="00D76E0D"/>
    <w:rsid w:val="00D7794C"/>
    <w:rsid w:val="00D8190E"/>
    <w:rsid w:val="00D83AEE"/>
    <w:rsid w:val="00D83D6B"/>
    <w:rsid w:val="00D853A4"/>
    <w:rsid w:val="00D9152C"/>
    <w:rsid w:val="00D91573"/>
    <w:rsid w:val="00D923AA"/>
    <w:rsid w:val="00D92A45"/>
    <w:rsid w:val="00D92D3F"/>
    <w:rsid w:val="00D93B1C"/>
    <w:rsid w:val="00D93DB5"/>
    <w:rsid w:val="00D94E8D"/>
    <w:rsid w:val="00D95250"/>
    <w:rsid w:val="00DA0400"/>
    <w:rsid w:val="00DA07BA"/>
    <w:rsid w:val="00DA1407"/>
    <w:rsid w:val="00DA3894"/>
    <w:rsid w:val="00DA3D41"/>
    <w:rsid w:val="00DA6F8F"/>
    <w:rsid w:val="00DA7A32"/>
    <w:rsid w:val="00DB21A5"/>
    <w:rsid w:val="00DB447A"/>
    <w:rsid w:val="00DC15DF"/>
    <w:rsid w:val="00DC20D5"/>
    <w:rsid w:val="00DC29D1"/>
    <w:rsid w:val="00DC2BBD"/>
    <w:rsid w:val="00DC6638"/>
    <w:rsid w:val="00DD1C0B"/>
    <w:rsid w:val="00DD6295"/>
    <w:rsid w:val="00DE08D0"/>
    <w:rsid w:val="00DE0E8D"/>
    <w:rsid w:val="00DE4B0B"/>
    <w:rsid w:val="00DE6532"/>
    <w:rsid w:val="00DF2887"/>
    <w:rsid w:val="00DF2AE2"/>
    <w:rsid w:val="00DF2F42"/>
    <w:rsid w:val="00DF3EDE"/>
    <w:rsid w:val="00DF414A"/>
    <w:rsid w:val="00DF6303"/>
    <w:rsid w:val="00E015EA"/>
    <w:rsid w:val="00E02E80"/>
    <w:rsid w:val="00E03496"/>
    <w:rsid w:val="00E04A73"/>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CB2"/>
    <w:rsid w:val="00E431A1"/>
    <w:rsid w:val="00E434B4"/>
    <w:rsid w:val="00E44F00"/>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728"/>
    <w:rsid w:val="00E719BC"/>
    <w:rsid w:val="00E71A8B"/>
    <w:rsid w:val="00E724E1"/>
    <w:rsid w:val="00E72AD1"/>
    <w:rsid w:val="00E72B5E"/>
    <w:rsid w:val="00E739C0"/>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F05939"/>
    <w:rsid w:val="00F075F6"/>
    <w:rsid w:val="00F17B86"/>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53C2D"/>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B0E51"/>
    <w:rsid w:val="00FB22E3"/>
    <w:rsid w:val="00FB2E05"/>
    <w:rsid w:val="00FB5C71"/>
    <w:rsid w:val="00FB6F98"/>
    <w:rsid w:val="00FB7DDD"/>
    <w:rsid w:val="00FC0ADE"/>
    <w:rsid w:val="00FC56D3"/>
    <w:rsid w:val="00FD0516"/>
    <w:rsid w:val="00FD1271"/>
    <w:rsid w:val="00FD2295"/>
    <w:rsid w:val="00FD238D"/>
    <w:rsid w:val="00FD4641"/>
    <w:rsid w:val="00FD606B"/>
    <w:rsid w:val="00FD7C3C"/>
    <w:rsid w:val="00FD7F82"/>
    <w:rsid w:val="00FE3846"/>
    <w:rsid w:val="00FE4E78"/>
    <w:rsid w:val="00FF28E9"/>
    <w:rsid w:val="00FF2CD4"/>
    <w:rsid w:val="00FF5797"/>
    <w:rsid w:val="00FF6A09"/>
    <w:rsid w:val="00FF6B8F"/>
    <w:rsid w:val="00FF7434"/>
    <w:rsid w:val="0E60787B"/>
    <w:rsid w:val="13934949"/>
    <w:rsid w:val="14C8B368"/>
    <w:rsid w:val="23845545"/>
    <w:rsid w:val="24F1D1F6"/>
    <w:rsid w:val="3EB478DB"/>
    <w:rsid w:val="40A5AE1D"/>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7">
    <w:name w:val="heading 7"/>
    <w:basedOn w:val="Normal"/>
    <w:next w:val="Normal"/>
    <w:link w:val="Heading7Char"/>
    <w:uiPriority w:val="9"/>
    <w:semiHidden/>
    <w:unhideWhenUsed/>
    <w:qFormat/>
    <w:rsid w:val="00E015EA"/>
    <w:pPr>
      <w:keepNext/>
      <w:keepLines/>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Heading7Char">
    <w:name w:val="Heading 7 Char"/>
    <w:basedOn w:val="DefaultParagraphFont"/>
    <w:link w:val="Heading7"/>
    <w:rsid w:val="00E015EA"/>
    <w:rPr>
      <w:rFonts w:asciiTheme="majorHAnsi" w:eastAsiaTheme="majorEastAsia" w:hAnsiTheme="majorHAnsi" w:cstheme="majorBidi"/>
      <w:i/>
      <w:iCs/>
      <w:color w:val="812E07" w:themeColor="accent1" w:themeShade="7F"/>
      <w:sz w:val="20"/>
      <w:szCs w:val="24"/>
      <w:lang w:eastAsia="en-GB"/>
    </w:rPr>
  </w:style>
  <w:style w:type="character" w:customStyle="1" w:styleId="ListParagraphChar">
    <w:name w:val="List Paragraph Char"/>
    <w:link w:val="ListParagraph"/>
    <w:uiPriority w:val="34"/>
    <w:locked/>
    <w:rsid w:val="00E015EA"/>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21935691">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7" ma:contentTypeDescription="Create a new document." ma:contentTypeScope="" ma:versionID="a9d228084ace73d2d4415d2d903250c8">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8427b9ec3c80439d86e1ec7502415b0c"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EFF62-56A0-450B-8471-A3F35D8A475C}"/>
</file>

<file path=customXml/itemProps2.xml><?xml version="1.0" encoding="utf-8"?>
<ds:datastoreItem xmlns:ds="http://schemas.openxmlformats.org/officeDocument/2006/customXml" ds:itemID="{1356D85B-5292-4A73-B3AC-733E4B1FF33F}">
  <ds:schemaRefs>
    <ds:schemaRef ds:uri="f71abe4e-f5ff-49cd-8eff-5f4949acc510"/>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97b6fe81-1556-4112-94ca-31043ca39b71"/>
    <ds:schemaRef ds:uri="http://www.w3.org/XML/1998/namespace"/>
    <ds:schemaRef ds:uri="http://purl.org/dc/dcmitype/"/>
  </ds:schemaRefs>
</ds:datastoreItem>
</file>

<file path=customXml/itemProps3.xml><?xml version="1.0" encoding="utf-8"?>
<ds:datastoreItem xmlns:ds="http://schemas.openxmlformats.org/officeDocument/2006/customXml" ds:itemID="{2FD40F43-7BBD-409F-80C8-A56DB3F44C95}">
  <ds:schemaRefs>
    <ds:schemaRef ds:uri="http://schemas.openxmlformats.org/officeDocument/2006/bibliography"/>
  </ds:schemaRefs>
</ds:datastoreItem>
</file>

<file path=customXml/itemProps4.xml><?xml version="1.0" encoding="utf-8"?>
<ds:datastoreItem xmlns:ds="http://schemas.openxmlformats.org/officeDocument/2006/customXml" ds:itemID="{DBBCCDAD-415F-4E29-A296-B8CE3E724D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13</TotalTime>
  <Pages>5</Pages>
  <Words>1414</Words>
  <Characters>8065</Characters>
  <Application>Microsoft Office Word</Application>
  <DocSecurity>0</DocSecurity>
  <Lines>67</Lines>
  <Paragraphs>18</Paragraphs>
  <ScaleCrop>false</ScaleCrop>
  <Company>CE Electric UK</Company>
  <LinksUpToDate>false</LinksUpToDate>
  <CharactersWithSpaces>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Consultation</dc:title>
  <dc:creator>Guidance</dc:creator>
  <cp:lastModifiedBy>Catia Gomes (ESO)</cp:lastModifiedBy>
  <cp:revision>5</cp:revision>
  <cp:lastPrinted>2022-12-07T21:58:00Z</cp:lastPrinted>
  <dcterms:created xsi:type="dcterms:W3CDTF">2022-12-01T16:50:00Z</dcterms:created>
  <dcterms:modified xsi:type="dcterms:W3CDTF">2023-11-16T11:39:00Z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NewReviewCycle">
    <vt:lpwstr/>
  </property>
  <property fmtid="{D5CDD505-2E9C-101B-9397-08002B2CF9AE}" pid="4" name="MediaServiceImageTags">
    <vt:lpwstr/>
  </property>
</Properties>
</file>